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CAF2E" w14:textId="77777777" w:rsidR="3CC77CAF" w:rsidRDefault="3CC77CA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8"/>
        <w:gridCol w:w="4982"/>
      </w:tblGrid>
      <w:tr w:rsidR="00BF6B70" w:rsidRPr="006374A6" w14:paraId="62B55AFF" w14:textId="77777777" w:rsidTr="0A5FED29">
        <w:tc>
          <w:tcPr>
            <w:tcW w:w="3936" w:type="dxa"/>
          </w:tcPr>
          <w:p w14:paraId="407946FC" w14:textId="77777777" w:rsidR="00BF6B70" w:rsidRPr="00911EB8" w:rsidRDefault="00BF6B70" w:rsidP="00F12CE7">
            <w:pPr>
              <w:pStyle w:val="Textoindependiente"/>
              <w:widowControl w:val="0"/>
              <w:spacing w:before="120" w:after="60"/>
              <w:ind w:right="618"/>
              <w:rPr>
                <w:rFonts w:ascii="Arial Narrow" w:hAnsi="Arial Narrow"/>
                <w:b/>
                <w:bCs/>
              </w:rPr>
            </w:pPr>
            <w:r w:rsidRPr="00911EB8">
              <w:rPr>
                <w:rFonts w:ascii="Arial Narrow" w:hAnsi="Arial Narrow"/>
                <w:b/>
                <w:bCs/>
              </w:rPr>
              <w:t xml:space="preserve">Título de la iniciativa </w:t>
            </w:r>
            <w:r w:rsidR="00023C4B" w:rsidRPr="00911EB8">
              <w:rPr>
                <w:rFonts w:ascii="Arial Narrow" w:hAnsi="Arial Narrow"/>
                <w:b/>
                <w:bCs/>
              </w:rPr>
              <w:t>normativa</w:t>
            </w:r>
          </w:p>
        </w:tc>
        <w:tc>
          <w:tcPr>
            <w:tcW w:w="5044" w:type="dxa"/>
          </w:tcPr>
          <w:p w14:paraId="07A51222" w14:textId="66A4B685" w:rsidR="00BF6B70" w:rsidRPr="006374A6" w:rsidRDefault="00C1458B" w:rsidP="000B0935">
            <w:pPr>
              <w:pStyle w:val="Textoindependiente"/>
              <w:widowControl w:val="0"/>
              <w:spacing w:before="120" w:after="60"/>
              <w:rPr>
                <w:rFonts w:ascii="Arial Narrow" w:hAnsi="Arial Narrow"/>
              </w:rPr>
            </w:pPr>
            <w:r w:rsidRPr="00C1458B">
              <w:rPr>
                <w:rFonts w:ascii="Arial Narrow" w:hAnsi="Arial Narrow"/>
              </w:rPr>
              <w:t>“Por medio de la cual se adoptan los lineamientos para la producción sostenible en cultivos de aguacate en Colombia y adopta otras disposiciones.”</w:t>
            </w:r>
          </w:p>
        </w:tc>
      </w:tr>
      <w:tr w:rsidR="00BF6B70" w:rsidRPr="006374A6" w14:paraId="001326BC" w14:textId="77777777" w:rsidTr="0A5FED29">
        <w:tc>
          <w:tcPr>
            <w:tcW w:w="3936" w:type="dxa"/>
          </w:tcPr>
          <w:p w14:paraId="6270CEC3" w14:textId="77777777" w:rsidR="00BF6B70" w:rsidRPr="00911EB8" w:rsidRDefault="00023C4B" w:rsidP="00F12CE7">
            <w:pPr>
              <w:pStyle w:val="Textoindependiente"/>
              <w:widowControl w:val="0"/>
              <w:spacing w:before="120" w:after="60"/>
              <w:ind w:right="618"/>
              <w:rPr>
                <w:rFonts w:ascii="Arial Narrow" w:hAnsi="Arial Narrow"/>
                <w:b/>
                <w:bCs/>
              </w:rPr>
            </w:pPr>
            <w:r w:rsidRPr="00911EB8">
              <w:rPr>
                <w:rFonts w:ascii="Arial Narrow" w:hAnsi="Arial Narrow"/>
                <w:b/>
                <w:bCs/>
              </w:rPr>
              <w:t>T</w:t>
            </w:r>
            <w:r w:rsidR="00BF6B70" w:rsidRPr="00911EB8">
              <w:rPr>
                <w:rFonts w:ascii="Arial Narrow" w:hAnsi="Arial Narrow"/>
                <w:b/>
                <w:bCs/>
              </w:rPr>
              <w:t>ipo de norma</w:t>
            </w:r>
          </w:p>
        </w:tc>
        <w:tc>
          <w:tcPr>
            <w:tcW w:w="5044" w:type="dxa"/>
          </w:tcPr>
          <w:p w14:paraId="1CB8FEC9" w14:textId="77777777" w:rsidR="00BF6B70" w:rsidRPr="006374A6" w:rsidRDefault="00385AB2" w:rsidP="00F12CE7">
            <w:pPr>
              <w:pStyle w:val="Textoindependiente"/>
              <w:widowControl w:val="0"/>
              <w:spacing w:before="120" w:after="60"/>
              <w:ind w:right="618"/>
              <w:rPr>
                <w:rFonts w:ascii="Arial Narrow" w:hAnsi="Arial Narrow"/>
              </w:rPr>
            </w:pPr>
            <w:r>
              <w:rPr>
                <w:rFonts w:ascii="Arial Narrow" w:hAnsi="Arial Narrow"/>
              </w:rPr>
              <w:t>Resolución</w:t>
            </w:r>
          </w:p>
        </w:tc>
      </w:tr>
      <w:tr w:rsidR="00BF6B70" w:rsidRPr="006374A6" w14:paraId="59008251" w14:textId="77777777" w:rsidTr="0A5FED29">
        <w:tc>
          <w:tcPr>
            <w:tcW w:w="3936" w:type="dxa"/>
          </w:tcPr>
          <w:p w14:paraId="79C1B93C" w14:textId="77777777" w:rsidR="00BF6B70" w:rsidRPr="00911EB8" w:rsidRDefault="00023C4B" w:rsidP="00F12CE7">
            <w:pPr>
              <w:pStyle w:val="Textoindependiente"/>
              <w:widowControl w:val="0"/>
              <w:spacing w:before="120" w:after="60"/>
              <w:ind w:right="618"/>
              <w:rPr>
                <w:rFonts w:ascii="Arial Narrow" w:hAnsi="Arial Narrow"/>
                <w:b/>
                <w:bCs/>
              </w:rPr>
            </w:pPr>
            <w:r w:rsidRPr="00911EB8">
              <w:rPr>
                <w:rFonts w:ascii="Arial Narrow" w:hAnsi="Arial Narrow"/>
                <w:b/>
                <w:bCs/>
              </w:rPr>
              <w:t>D</w:t>
            </w:r>
            <w:r w:rsidR="00BF6B70" w:rsidRPr="00911EB8">
              <w:rPr>
                <w:rFonts w:ascii="Arial Narrow" w:hAnsi="Arial Narrow"/>
                <w:b/>
                <w:bCs/>
              </w:rPr>
              <w:t>ependencia que lo presenta</w:t>
            </w:r>
          </w:p>
        </w:tc>
        <w:tc>
          <w:tcPr>
            <w:tcW w:w="5044" w:type="dxa"/>
          </w:tcPr>
          <w:p w14:paraId="1154FC10" w14:textId="0A220157" w:rsidR="00CA181A" w:rsidRDefault="00385AB2" w:rsidP="00CA181A">
            <w:pPr>
              <w:pStyle w:val="Textoindependiente"/>
              <w:widowControl w:val="0"/>
              <w:numPr>
                <w:ilvl w:val="0"/>
                <w:numId w:val="33"/>
              </w:numPr>
              <w:spacing w:before="120" w:after="60"/>
              <w:ind w:right="618"/>
              <w:rPr>
                <w:ins w:id="0" w:author="Laurieth Karina Palomino Florez" w:date="2025-10-20T16:50:00Z"/>
                <w:rFonts w:ascii="Arial Narrow" w:hAnsi="Arial Narrow"/>
              </w:rPr>
            </w:pPr>
            <w:commentRangeStart w:id="1"/>
            <w:commentRangeStart w:id="2"/>
            <w:r>
              <w:rPr>
                <w:rFonts w:ascii="Arial Narrow" w:hAnsi="Arial Narrow"/>
              </w:rPr>
              <w:t>D</w:t>
            </w:r>
            <w:ins w:id="3" w:author="Laurieth Karina Palomino Florez" w:date="2025-10-20T16:54:00Z">
              <w:r w:rsidR="005F3066">
                <w:rPr>
                  <w:rFonts w:ascii="Arial Narrow" w:hAnsi="Arial Narrow"/>
                </w:rPr>
                <w:t xml:space="preserve">irección de </w:t>
              </w:r>
            </w:ins>
            <w:r>
              <w:rPr>
                <w:rFonts w:ascii="Arial Narrow" w:hAnsi="Arial Narrow"/>
              </w:rPr>
              <w:t>O</w:t>
            </w:r>
            <w:ins w:id="4" w:author="Laurieth Karina Palomino Florez" w:date="2025-10-20T16:54:00Z">
              <w:r w:rsidR="005F3066">
                <w:rPr>
                  <w:rFonts w:ascii="Arial Narrow" w:hAnsi="Arial Narrow"/>
                </w:rPr>
                <w:t xml:space="preserve">rdenamiento </w:t>
              </w:r>
            </w:ins>
            <w:r>
              <w:rPr>
                <w:rFonts w:ascii="Arial Narrow" w:hAnsi="Arial Narrow"/>
              </w:rPr>
              <w:t>A</w:t>
            </w:r>
            <w:ins w:id="5" w:author="Laurieth Karina Palomino Florez" w:date="2025-10-20T16:54:00Z">
              <w:r w:rsidR="005F3066">
                <w:rPr>
                  <w:rFonts w:ascii="Arial Narrow" w:hAnsi="Arial Narrow"/>
                </w:rPr>
                <w:t xml:space="preserve">mbiental </w:t>
              </w:r>
            </w:ins>
            <w:r>
              <w:rPr>
                <w:rFonts w:ascii="Arial Narrow" w:hAnsi="Arial Narrow"/>
              </w:rPr>
              <w:t>T</w:t>
            </w:r>
            <w:commentRangeEnd w:id="1"/>
            <w:commentRangeEnd w:id="2"/>
            <w:ins w:id="6" w:author="Laurieth Karina Palomino Florez" w:date="2025-10-20T16:54:00Z">
              <w:r w:rsidR="005F3066">
                <w:rPr>
                  <w:rFonts w:ascii="Arial Narrow" w:hAnsi="Arial Narrow"/>
                </w:rPr>
                <w:t xml:space="preserve">erritorial </w:t>
              </w:r>
            </w:ins>
            <w:r w:rsidR="002A706E">
              <w:rPr>
                <w:rStyle w:val="Refdecomentario"/>
                <w:rFonts w:ascii="Times New Roman" w:hAnsi="Times New Roman" w:cs="Times New Roman"/>
              </w:rPr>
              <w:commentReference w:id="1"/>
            </w:r>
            <w:r w:rsidR="005F3066">
              <w:rPr>
                <w:rStyle w:val="Refdecomentario"/>
                <w:rFonts w:ascii="Times New Roman" w:hAnsi="Times New Roman" w:cs="Times New Roman"/>
              </w:rPr>
              <w:commentReference w:id="2"/>
            </w:r>
            <w:del w:id="7" w:author="Laurieth Karina Palomino Florez" w:date="2025-10-20T16:54:00Z">
              <w:r w:rsidDel="005F3066">
                <w:rPr>
                  <w:rFonts w:ascii="Arial Narrow" w:hAnsi="Arial Narrow"/>
                </w:rPr>
                <w:delText xml:space="preserve"> </w:delText>
              </w:r>
            </w:del>
            <w:del w:id="8" w:author="Laurieth Karina Palomino Florez" w:date="2025-10-20T16:42:00Z">
              <w:r w:rsidDel="00CA181A">
                <w:rPr>
                  <w:rFonts w:ascii="Arial Narrow" w:hAnsi="Arial Narrow"/>
                </w:rPr>
                <w:delText>-</w:delText>
              </w:r>
            </w:del>
            <w:ins w:id="9" w:author="Laurieth Karina Palomino Florez" w:date="2025-10-20T16:42:00Z">
              <w:r w:rsidR="00CA181A">
                <w:rPr>
                  <w:rFonts w:ascii="Arial Narrow" w:hAnsi="Arial Narrow"/>
                </w:rPr>
                <w:t>–</w:t>
              </w:r>
            </w:ins>
            <w:r>
              <w:rPr>
                <w:rFonts w:ascii="Arial Narrow" w:hAnsi="Arial Narrow"/>
              </w:rPr>
              <w:t xml:space="preserve"> SINA</w:t>
            </w:r>
            <w:ins w:id="10" w:author="Laurieth Karina Palomino Florez" w:date="2025-10-20T16:54:00Z">
              <w:r w:rsidR="005F3066">
                <w:rPr>
                  <w:rFonts w:ascii="Arial Narrow" w:hAnsi="Arial Narrow"/>
                </w:rPr>
                <w:t>.</w:t>
              </w:r>
            </w:ins>
            <w:ins w:id="11" w:author="Laurieth Karina Palomino Florez" w:date="2025-10-20T16:42:00Z">
              <w:r w:rsidR="00CA181A" w:rsidRPr="00385AB2">
                <w:rPr>
                  <w:rFonts w:ascii="Arial Narrow" w:hAnsi="Arial Narrow"/>
                </w:rPr>
                <w:t xml:space="preserve"> </w:t>
              </w:r>
            </w:ins>
          </w:p>
          <w:p w14:paraId="044E52D8" w14:textId="03714BCA" w:rsidR="00CA181A" w:rsidRDefault="003D6E5A" w:rsidP="00CA181A">
            <w:pPr>
              <w:pStyle w:val="Textoindependiente"/>
              <w:widowControl w:val="0"/>
              <w:numPr>
                <w:ilvl w:val="0"/>
                <w:numId w:val="33"/>
              </w:numPr>
              <w:spacing w:before="120" w:after="60"/>
              <w:ind w:right="618"/>
              <w:rPr>
                <w:ins w:id="12" w:author="Laurieth Karina Palomino Florez" w:date="2025-10-20T16:42:00Z"/>
                <w:rFonts w:ascii="Arial Narrow" w:hAnsi="Arial Narrow"/>
              </w:rPr>
            </w:pPr>
            <w:r>
              <w:rPr>
                <w:rFonts w:ascii="Arial Narrow" w:hAnsi="Arial Narrow"/>
              </w:rPr>
              <w:t>Numérales</w:t>
            </w:r>
            <w:ins w:id="13" w:author="Laurieth Karina Palomino Florez" w:date="2025-10-20T16:50:00Z">
              <w:r w:rsidR="00CA181A">
                <w:rPr>
                  <w:rFonts w:ascii="Arial Narrow" w:hAnsi="Arial Narrow"/>
                </w:rPr>
                <w:t xml:space="preserve"> 5°, 10, 22 y 25 del </w:t>
              </w:r>
            </w:ins>
            <w:ins w:id="14" w:author="Laurieth Karina Palomino Florez" w:date="2025-10-20T16:52:00Z">
              <w:r w:rsidR="00CA181A">
                <w:rPr>
                  <w:rFonts w:ascii="Arial Narrow" w:hAnsi="Arial Narrow"/>
                </w:rPr>
                <w:t>artículo</w:t>
              </w:r>
            </w:ins>
            <w:ins w:id="15" w:author="Laurieth Karina Palomino Florez" w:date="2025-10-20T16:50:00Z">
              <w:r w:rsidR="00CA181A">
                <w:rPr>
                  <w:rFonts w:ascii="Arial Narrow" w:hAnsi="Arial Narrow"/>
                </w:rPr>
                <w:t xml:space="preserve"> </w:t>
              </w:r>
            </w:ins>
            <w:ins w:id="16" w:author="Laurieth Karina Palomino Florez" w:date="2025-10-20T16:51:00Z">
              <w:r w:rsidR="00CA181A">
                <w:rPr>
                  <w:rFonts w:ascii="Arial Narrow" w:hAnsi="Arial Narrow"/>
                </w:rPr>
                <w:t>3 del Decreto 1</w:t>
              </w:r>
            </w:ins>
            <w:ins w:id="17" w:author="Laurieth Karina Palomino Florez" w:date="2025-10-20T16:52:00Z">
              <w:r w:rsidR="00CA181A">
                <w:rPr>
                  <w:rFonts w:ascii="Arial Narrow" w:hAnsi="Arial Narrow"/>
                </w:rPr>
                <w:t>682 de 2017</w:t>
              </w:r>
            </w:ins>
          </w:p>
          <w:p w14:paraId="17EC22D2" w14:textId="0456A1FF" w:rsidR="00BF6B70" w:rsidRPr="006374A6" w:rsidRDefault="00BF6B70" w:rsidP="00F12CE7">
            <w:pPr>
              <w:pStyle w:val="Textoindependiente"/>
              <w:widowControl w:val="0"/>
              <w:spacing w:before="120" w:after="60"/>
              <w:ind w:right="618"/>
              <w:rPr>
                <w:rFonts w:ascii="Arial Narrow" w:hAnsi="Arial Narrow"/>
              </w:rPr>
            </w:pPr>
          </w:p>
        </w:tc>
      </w:tr>
      <w:tr w:rsidR="00BF6B70" w:rsidRPr="006374A6" w14:paraId="54868F1A" w14:textId="77777777" w:rsidTr="0A5FED29">
        <w:tc>
          <w:tcPr>
            <w:tcW w:w="3936" w:type="dxa"/>
          </w:tcPr>
          <w:p w14:paraId="039447D4" w14:textId="77777777" w:rsidR="00BF6B70" w:rsidRPr="00911EB8" w:rsidRDefault="00023C4B" w:rsidP="00F12CE7">
            <w:pPr>
              <w:pStyle w:val="Textoindependiente"/>
              <w:widowControl w:val="0"/>
              <w:spacing w:before="120" w:after="60"/>
              <w:ind w:right="618"/>
              <w:rPr>
                <w:rFonts w:ascii="Arial Narrow" w:hAnsi="Arial Narrow"/>
                <w:b/>
                <w:bCs/>
              </w:rPr>
            </w:pPr>
            <w:r w:rsidRPr="00911EB8">
              <w:rPr>
                <w:rFonts w:ascii="Arial Narrow" w:hAnsi="Arial Narrow"/>
                <w:b/>
                <w:bCs/>
              </w:rPr>
              <w:t>A</w:t>
            </w:r>
            <w:r w:rsidR="00BF6B70" w:rsidRPr="00911EB8">
              <w:rPr>
                <w:rFonts w:ascii="Arial Narrow" w:hAnsi="Arial Narrow"/>
                <w:b/>
                <w:bCs/>
              </w:rPr>
              <w:t>valado por</w:t>
            </w:r>
          </w:p>
        </w:tc>
        <w:tc>
          <w:tcPr>
            <w:tcW w:w="5044" w:type="dxa"/>
          </w:tcPr>
          <w:p w14:paraId="6A9440CB" w14:textId="77777777" w:rsidR="00BF6B70" w:rsidRPr="00385AB2" w:rsidRDefault="00023C4B" w:rsidP="006374A6">
            <w:pPr>
              <w:pStyle w:val="Textoindependiente"/>
              <w:widowControl w:val="0"/>
              <w:spacing w:before="120" w:after="60"/>
              <w:ind w:right="618"/>
              <w:rPr>
                <w:rFonts w:ascii="Arial Narrow" w:hAnsi="Arial Narrow"/>
              </w:rPr>
            </w:pPr>
            <w:r w:rsidRPr="00385AB2">
              <w:rPr>
                <w:rFonts w:ascii="Arial Narrow" w:hAnsi="Arial Narrow"/>
              </w:rPr>
              <w:t>Viceminist</w:t>
            </w:r>
            <w:r w:rsidR="009F41CA">
              <w:rPr>
                <w:rFonts w:ascii="Arial Narrow" w:hAnsi="Arial Narrow"/>
              </w:rPr>
              <w:t>erio</w:t>
            </w:r>
            <w:r w:rsidRPr="00385AB2">
              <w:rPr>
                <w:rFonts w:ascii="Arial Narrow" w:hAnsi="Arial Narrow"/>
              </w:rPr>
              <w:t xml:space="preserve"> de Ordenamiento Ambiental del Territorio </w:t>
            </w:r>
            <w:r w:rsidR="00BF6B70" w:rsidRPr="00385AB2">
              <w:rPr>
                <w:rFonts w:ascii="Arial Narrow" w:hAnsi="Arial Narrow"/>
              </w:rPr>
              <w:t>y</w:t>
            </w:r>
            <w:r w:rsidR="00351659" w:rsidRPr="00385AB2">
              <w:rPr>
                <w:rFonts w:ascii="Arial Narrow" w:hAnsi="Arial Narrow"/>
              </w:rPr>
              <w:t xml:space="preserve"> </w:t>
            </w:r>
            <w:r w:rsidR="009F41CA">
              <w:rPr>
                <w:rFonts w:ascii="Arial Narrow" w:hAnsi="Arial Narrow"/>
              </w:rPr>
              <w:t xml:space="preserve">dirección </w:t>
            </w:r>
            <w:r w:rsidR="00385AB2" w:rsidRPr="00385AB2">
              <w:rPr>
                <w:rFonts w:ascii="Arial Narrow" w:hAnsi="Arial Narrow"/>
              </w:rPr>
              <w:t>de Ordenamiento Ambiental Territori</w:t>
            </w:r>
            <w:r w:rsidR="0053103D">
              <w:rPr>
                <w:rFonts w:ascii="Arial Narrow" w:hAnsi="Arial Narrow"/>
              </w:rPr>
              <w:t>al</w:t>
            </w:r>
            <w:r w:rsidR="00385AB2" w:rsidRPr="00385AB2">
              <w:rPr>
                <w:rFonts w:ascii="Arial Narrow" w:hAnsi="Arial Narrow"/>
              </w:rPr>
              <w:t xml:space="preserve"> y SINA</w:t>
            </w:r>
          </w:p>
        </w:tc>
      </w:tr>
      <w:tr w:rsidR="00BF6B70" w:rsidRPr="006374A6" w14:paraId="19719006" w14:textId="77777777" w:rsidTr="0A5FED29">
        <w:tc>
          <w:tcPr>
            <w:tcW w:w="3936" w:type="dxa"/>
          </w:tcPr>
          <w:p w14:paraId="492CACBD" w14:textId="77777777" w:rsidR="00BF6B70" w:rsidRPr="00911EB8" w:rsidRDefault="00023C4B" w:rsidP="00F12CE7">
            <w:pPr>
              <w:pStyle w:val="Textoindependiente"/>
              <w:widowControl w:val="0"/>
              <w:spacing w:before="120" w:after="60"/>
              <w:ind w:right="618"/>
              <w:rPr>
                <w:rFonts w:ascii="Arial Narrow" w:hAnsi="Arial Narrow"/>
                <w:b/>
                <w:bCs/>
              </w:rPr>
            </w:pPr>
            <w:r w:rsidRPr="00911EB8">
              <w:rPr>
                <w:rFonts w:ascii="Arial Narrow" w:hAnsi="Arial Narrow"/>
                <w:b/>
                <w:bCs/>
              </w:rPr>
              <w:t>P</w:t>
            </w:r>
            <w:r w:rsidR="00BF6B70" w:rsidRPr="00911EB8">
              <w:rPr>
                <w:rFonts w:ascii="Arial Narrow" w:hAnsi="Arial Narrow"/>
                <w:b/>
                <w:bCs/>
              </w:rPr>
              <w:t>olítica(s) que instrumenta</w:t>
            </w:r>
          </w:p>
        </w:tc>
        <w:tc>
          <w:tcPr>
            <w:tcW w:w="5044" w:type="dxa"/>
          </w:tcPr>
          <w:p w14:paraId="51EBB5C3" w14:textId="77777777" w:rsidR="00BF6B70" w:rsidRDefault="00FB1DCA" w:rsidP="00F12CE7">
            <w:pPr>
              <w:pStyle w:val="Textoindependiente"/>
              <w:widowControl w:val="0"/>
              <w:spacing w:before="120" w:after="60"/>
              <w:ind w:right="618"/>
              <w:rPr>
                <w:rFonts w:ascii="Arial Narrow" w:hAnsi="Arial Narrow"/>
              </w:rPr>
            </w:pPr>
            <w:r w:rsidRPr="00FB1DCA">
              <w:rPr>
                <w:rFonts w:ascii="Arial Narrow" w:hAnsi="Arial Narrow"/>
              </w:rPr>
              <w:t>Política Nacional de producción y consumo sostenible</w:t>
            </w:r>
          </w:p>
          <w:p w14:paraId="5AA8D148" w14:textId="77777777" w:rsidR="00FB1DCA" w:rsidRPr="006374A6" w:rsidRDefault="00FB1DCA" w:rsidP="00F12CE7">
            <w:pPr>
              <w:pStyle w:val="Textoindependiente"/>
              <w:widowControl w:val="0"/>
              <w:spacing w:before="120" w:after="60"/>
              <w:ind w:right="618"/>
              <w:rPr>
                <w:rFonts w:ascii="Arial Narrow" w:hAnsi="Arial Narrow"/>
              </w:rPr>
            </w:pPr>
            <w:r w:rsidRPr="00FB1DCA">
              <w:rPr>
                <w:rFonts w:ascii="Tahoma" w:hAnsi="Tahoma" w:cs="Tahoma"/>
              </w:rPr>
              <w:t>⁠</w:t>
            </w:r>
            <w:r w:rsidRPr="00FB1DCA">
              <w:rPr>
                <w:rFonts w:ascii="Arial Narrow" w:hAnsi="Arial Narrow"/>
              </w:rPr>
              <w:t>Pol</w:t>
            </w:r>
            <w:r w:rsidRPr="00FB1DCA">
              <w:rPr>
                <w:rFonts w:ascii="Arial Narrow" w:hAnsi="Arial Narrow" w:cs="Arial Narrow"/>
              </w:rPr>
              <w:t>í</w:t>
            </w:r>
            <w:r w:rsidRPr="00FB1DCA">
              <w:rPr>
                <w:rFonts w:ascii="Arial Narrow" w:hAnsi="Arial Narrow"/>
              </w:rPr>
              <w:t>tica para la gesti</w:t>
            </w:r>
            <w:r w:rsidRPr="00FB1DCA">
              <w:rPr>
                <w:rFonts w:ascii="Arial Narrow" w:hAnsi="Arial Narrow" w:cs="Arial Narrow"/>
              </w:rPr>
              <w:t>ó</w:t>
            </w:r>
            <w:r w:rsidRPr="00FB1DCA">
              <w:rPr>
                <w:rFonts w:ascii="Arial Narrow" w:hAnsi="Arial Narrow"/>
              </w:rPr>
              <w:t>n sostenible del suelo</w:t>
            </w:r>
          </w:p>
        </w:tc>
      </w:tr>
      <w:tr w:rsidR="00BF6B70" w:rsidRPr="006374A6" w14:paraId="02B3FB54" w14:textId="77777777" w:rsidTr="0A5FED29">
        <w:trPr>
          <w:trHeight w:val="1382"/>
        </w:trPr>
        <w:tc>
          <w:tcPr>
            <w:tcW w:w="3936" w:type="dxa"/>
          </w:tcPr>
          <w:p w14:paraId="34AEF9FE" w14:textId="77777777" w:rsidR="00BF6B70" w:rsidRPr="00911EB8" w:rsidRDefault="00BF6B70" w:rsidP="00F12CE7">
            <w:pPr>
              <w:pStyle w:val="Textoindependiente"/>
              <w:widowControl w:val="0"/>
              <w:spacing w:before="120" w:after="60"/>
              <w:ind w:right="618"/>
              <w:rPr>
                <w:rFonts w:ascii="Arial Narrow" w:hAnsi="Arial Narrow"/>
                <w:b/>
                <w:bCs/>
              </w:rPr>
            </w:pPr>
          </w:p>
          <w:p w14:paraId="37B94783" w14:textId="77777777" w:rsidR="00BF6B70" w:rsidRPr="00911EB8" w:rsidRDefault="00BF6B70" w:rsidP="00F12CE7">
            <w:pPr>
              <w:rPr>
                <w:rFonts w:ascii="Arial Narrow" w:hAnsi="Arial Narrow"/>
                <w:b/>
                <w:bCs/>
              </w:rPr>
            </w:pPr>
            <w:r w:rsidRPr="00911EB8">
              <w:rPr>
                <w:rFonts w:ascii="Arial Narrow" w:hAnsi="Arial Narrow"/>
                <w:b/>
                <w:bCs/>
              </w:rPr>
              <w:t>Competencia para expedir el instrumento</w:t>
            </w:r>
            <w:r w:rsidR="00023C4B" w:rsidRPr="00911EB8">
              <w:rPr>
                <w:rFonts w:ascii="Arial Narrow" w:hAnsi="Arial Narrow"/>
                <w:b/>
                <w:bCs/>
              </w:rPr>
              <w:t xml:space="preserve"> normativo</w:t>
            </w:r>
          </w:p>
        </w:tc>
        <w:tc>
          <w:tcPr>
            <w:tcW w:w="5044" w:type="dxa"/>
          </w:tcPr>
          <w:p w14:paraId="59F935F2" w14:textId="77777777" w:rsidR="00BF6B70" w:rsidRDefault="00CB22D5" w:rsidP="00385AB2">
            <w:pPr>
              <w:pStyle w:val="Textoindependiente"/>
              <w:widowControl w:val="0"/>
              <w:numPr>
                <w:ilvl w:val="0"/>
                <w:numId w:val="33"/>
              </w:numPr>
              <w:spacing w:before="120" w:after="60"/>
              <w:ind w:right="618"/>
              <w:rPr>
                <w:rFonts w:ascii="Arial Narrow" w:hAnsi="Arial Narrow"/>
              </w:rPr>
            </w:pPr>
            <w:r>
              <w:rPr>
                <w:rFonts w:ascii="Arial Narrow" w:hAnsi="Arial Narrow"/>
              </w:rPr>
              <w:t xml:space="preserve">Numerales 2º y </w:t>
            </w:r>
            <w:commentRangeStart w:id="18"/>
            <w:r>
              <w:rPr>
                <w:rFonts w:ascii="Arial Narrow" w:hAnsi="Arial Narrow"/>
              </w:rPr>
              <w:t>5º</w:t>
            </w:r>
            <w:commentRangeEnd w:id="18"/>
            <w:r w:rsidR="002A706E">
              <w:rPr>
                <w:rStyle w:val="Refdecomentario"/>
                <w:rFonts w:ascii="Times New Roman" w:hAnsi="Times New Roman" w:cs="Times New Roman"/>
              </w:rPr>
              <w:commentReference w:id="18"/>
            </w:r>
            <w:r>
              <w:rPr>
                <w:rFonts w:ascii="Arial Narrow" w:hAnsi="Arial Narrow"/>
              </w:rPr>
              <w:t xml:space="preserve"> de </w:t>
            </w:r>
            <w:r w:rsidR="009D0C9D">
              <w:rPr>
                <w:rFonts w:ascii="Arial Narrow" w:hAnsi="Arial Narrow"/>
              </w:rPr>
              <w:t>A</w:t>
            </w:r>
            <w:r w:rsidR="009D0C9D" w:rsidRPr="00385AB2">
              <w:rPr>
                <w:rFonts w:ascii="Arial Narrow" w:hAnsi="Arial Narrow"/>
              </w:rPr>
              <w:t>rtículo</w:t>
            </w:r>
            <w:r w:rsidR="009D0C9D">
              <w:rPr>
                <w:rFonts w:ascii="Arial Narrow" w:hAnsi="Arial Narrow"/>
              </w:rPr>
              <w:t xml:space="preserve"> 5</w:t>
            </w:r>
            <w:r w:rsidR="00385AB2" w:rsidRPr="00385AB2">
              <w:rPr>
                <w:rFonts w:ascii="Arial Narrow" w:hAnsi="Arial Narrow"/>
              </w:rPr>
              <w:t xml:space="preserve"> de la Ley 99 de 1993</w:t>
            </w:r>
          </w:p>
          <w:p w14:paraId="48975816" w14:textId="77777777" w:rsidR="00385AB2" w:rsidRDefault="00385AB2" w:rsidP="00385AB2">
            <w:pPr>
              <w:pStyle w:val="Textoindependiente"/>
              <w:widowControl w:val="0"/>
              <w:numPr>
                <w:ilvl w:val="0"/>
                <w:numId w:val="33"/>
              </w:numPr>
              <w:spacing w:before="120" w:after="60"/>
              <w:ind w:right="618"/>
              <w:rPr>
                <w:rFonts w:ascii="Arial Narrow" w:hAnsi="Arial Narrow"/>
              </w:rPr>
            </w:pPr>
            <w:commentRangeStart w:id="19"/>
            <w:r>
              <w:rPr>
                <w:rFonts w:ascii="Arial Narrow" w:hAnsi="Arial Narrow"/>
              </w:rPr>
              <w:t>N</w:t>
            </w:r>
            <w:r w:rsidRPr="00385AB2">
              <w:rPr>
                <w:rFonts w:ascii="Arial Narrow" w:hAnsi="Arial Narrow"/>
              </w:rPr>
              <w:t>umeral 1° del artículo 2°</w:t>
            </w:r>
            <w:r>
              <w:rPr>
                <w:rFonts w:ascii="Arial Narrow" w:hAnsi="Arial Narrow"/>
              </w:rPr>
              <w:t xml:space="preserve">, </w:t>
            </w:r>
            <w:commentRangeEnd w:id="19"/>
            <w:r w:rsidR="002A706E">
              <w:rPr>
                <w:rStyle w:val="Refdecomentario"/>
                <w:rFonts w:ascii="Times New Roman" w:hAnsi="Times New Roman" w:cs="Times New Roman"/>
              </w:rPr>
              <w:commentReference w:id="19"/>
            </w:r>
            <w:commentRangeStart w:id="20"/>
            <w:commentRangeStart w:id="21"/>
            <w:commentRangeStart w:id="22"/>
            <w:commentRangeStart w:id="23"/>
            <w:r>
              <w:rPr>
                <w:rFonts w:ascii="Arial Narrow" w:hAnsi="Arial Narrow"/>
              </w:rPr>
              <w:t>numeral 5° del artículo 19°</w:t>
            </w:r>
            <w:r w:rsidRPr="00385AB2">
              <w:rPr>
                <w:rFonts w:ascii="Arial Narrow" w:hAnsi="Arial Narrow"/>
              </w:rPr>
              <w:t xml:space="preserve"> </w:t>
            </w:r>
            <w:commentRangeEnd w:id="20"/>
            <w:r w:rsidR="002A706E">
              <w:rPr>
                <w:rStyle w:val="Refdecomentario"/>
                <w:rFonts w:ascii="Times New Roman" w:hAnsi="Times New Roman" w:cs="Times New Roman"/>
              </w:rPr>
              <w:commentReference w:id="20"/>
            </w:r>
            <w:commentRangeEnd w:id="21"/>
            <w:r w:rsidR="00A438A9">
              <w:rPr>
                <w:rStyle w:val="Refdecomentario"/>
                <w:rFonts w:ascii="Times New Roman" w:hAnsi="Times New Roman" w:cs="Times New Roman"/>
              </w:rPr>
              <w:commentReference w:id="21"/>
            </w:r>
            <w:commentRangeEnd w:id="22"/>
            <w:r w:rsidR="005F3066">
              <w:rPr>
                <w:rStyle w:val="Refdecomentario"/>
                <w:rFonts w:ascii="Times New Roman" w:hAnsi="Times New Roman" w:cs="Times New Roman"/>
              </w:rPr>
              <w:commentReference w:id="22"/>
            </w:r>
            <w:commentRangeEnd w:id="23"/>
            <w:r w:rsidR="000B0935">
              <w:rPr>
                <w:rStyle w:val="Refdecomentario"/>
                <w:rFonts w:ascii="Times New Roman" w:hAnsi="Times New Roman" w:cs="Times New Roman"/>
              </w:rPr>
              <w:commentReference w:id="23"/>
            </w:r>
            <w:r w:rsidRPr="00385AB2">
              <w:rPr>
                <w:rFonts w:ascii="Arial Narrow" w:hAnsi="Arial Narrow"/>
              </w:rPr>
              <w:t>del Decreto-ley 3570 de 2011</w:t>
            </w:r>
            <w:r w:rsidR="009D0C9D">
              <w:rPr>
                <w:rFonts w:ascii="Arial Narrow" w:hAnsi="Arial Narrow"/>
              </w:rPr>
              <w:t>.</w:t>
            </w:r>
          </w:p>
          <w:p w14:paraId="711B0F4B" w14:textId="77777777" w:rsidR="009D0C9D" w:rsidRDefault="00AF1D4A" w:rsidP="00385AB2">
            <w:pPr>
              <w:pStyle w:val="Textoindependiente"/>
              <w:widowControl w:val="0"/>
              <w:numPr>
                <w:ilvl w:val="0"/>
                <w:numId w:val="33"/>
              </w:numPr>
              <w:spacing w:before="120" w:after="60"/>
              <w:ind w:right="618"/>
              <w:rPr>
                <w:rFonts w:ascii="Arial Narrow" w:hAnsi="Arial Narrow"/>
              </w:rPr>
            </w:pPr>
            <w:r>
              <w:rPr>
                <w:rFonts w:ascii="Arial Narrow" w:hAnsi="Arial Narrow"/>
              </w:rPr>
              <w:t>Artículo</w:t>
            </w:r>
            <w:r w:rsidR="009D0C9D">
              <w:rPr>
                <w:rFonts w:ascii="Arial Narrow" w:hAnsi="Arial Narrow"/>
              </w:rPr>
              <w:t xml:space="preserve"> 7 de la Ley 2° de 1959</w:t>
            </w:r>
          </w:p>
          <w:p w14:paraId="36269F24" w14:textId="77777777" w:rsidR="009D0C9D" w:rsidRPr="00385AB2" w:rsidRDefault="00AF1D4A" w:rsidP="00385AB2">
            <w:pPr>
              <w:pStyle w:val="Textoindependiente"/>
              <w:widowControl w:val="0"/>
              <w:numPr>
                <w:ilvl w:val="0"/>
                <w:numId w:val="33"/>
              </w:numPr>
              <w:spacing w:before="120" w:after="60"/>
              <w:ind w:right="618"/>
              <w:rPr>
                <w:rFonts w:ascii="Arial Narrow" w:hAnsi="Arial Narrow"/>
              </w:rPr>
            </w:pPr>
            <w:r>
              <w:rPr>
                <w:rFonts w:ascii="Arial Narrow" w:hAnsi="Arial Narrow"/>
              </w:rPr>
              <w:t>Artículo</w:t>
            </w:r>
            <w:r w:rsidR="009D0C9D">
              <w:rPr>
                <w:rFonts w:ascii="Arial Narrow" w:hAnsi="Arial Narrow"/>
              </w:rPr>
              <w:t xml:space="preserve"> 204 de la Ley 1450 de 2011</w:t>
            </w:r>
          </w:p>
        </w:tc>
      </w:tr>
    </w:tbl>
    <w:p w14:paraId="4DBD716C" w14:textId="77777777" w:rsidR="00BF6B70" w:rsidRPr="006374A6" w:rsidRDefault="00385AB2" w:rsidP="00351659">
      <w:pPr>
        <w:pStyle w:val="Textoindependiente"/>
        <w:widowControl w:val="0"/>
        <w:spacing w:before="120" w:after="60"/>
        <w:ind w:right="618"/>
        <w:rPr>
          <w:rFonts w:ascii="Arial Narrow" w:hAnsi="Arial Narrow"/>
        </w:rPr>
      </w:pPr>
      <w:r w:rsidRPr="006374A6">
        <w:rPr>
          <w:rFonts w:ascii="Arial Narrow" w:hAnsi="Arial Narrow"/>
        </w:rPr>
        <w:t>De acuerdo con el</w:t>
      </w:r>
      <w:r w:rsidR="00186E7F" w:rsidRPr="006374A6">
        <w:rPr>
          <w:rFonts w:ascii="Arial Narrow" w:hAnsi="Arial Narrow"/>
        </w:rPr>
        <w:t xml:space="preserve"> anexo 1 del Decreto 1</w:t>
      </w:r>
      <w:r w:rsidR="00351659">
        <w:rPr>
          <w:rFonts w:ascii="Arial Narrow" w:hAnsi="Arial Narrow"/>
        </w:rPr>
        <w:t>081</w:t>
      </w:r>
      <w:r w:rsidR="00BF6B70" w:rsidRPr="006374A6">
        <w:rPr>
          <w:rFonts w:ascii="Arial Narrow" w:hAnsi="Arial Narrow"/>
        </w:rPr>
        <w:t xml:space="preserve"> de 2015</w:t>
      </w:r>
      <w:r w:rsidR="00351659">
        <w:rPr>
          <w:rFonts w:ascii="Arial Narrow" w:hAnsi="Arial Narrow"/>
        </w:rPr>
        <w:t xml:space="preserve"> y sus modificatorios, pa</w:t>
      </w:r>
      <w:r w:rsidR="00BF6B70" w:rsidRPr="006374A6">
        <w:rPr>
          <w:rFonts w:ascii="Arial Narrow" w:hAnsi="Arial Narrow"/>
        </w:rPr>
        <w:t xml:space="preserve">ra la expedición de un instrumento normativo </w:t>
      </w:r>
      <w:r w:rsidR="00BA6E34">
        <w:rPr>
          <w:rFonts w:ascii="Arial Narrow" w:hAnsi="Arial Narrow"/>
        </w:rPr>
        <w:t>es necesario conocer la siguiente información</w:t>
      </w:r>
      <w:r w:rsidR="00BF6B70" w:rsidRPr="006374A6">
        <w:rPr>
          <w:rFonts w:ascii="Arial Narrow" w:hAnsi="Arial Narrow"/>
        </w:rPr>
        <w:t>:</w:t>
      </w:r>
    </w:p>
    <w:p w14:paraId="77B52702" w14:textId="77777777" w:rsidR="00281570" w:rsidRDefault="00281570" w:rsidP="00281570">
      <w:pPr>
        <w:pStyle w:val="Textoindependiente"/>
        <w:widowControl w:val="0"/>
        <w:numPr>
          <w:ilvl w:val="0"/>
          <w:numId w:val="31"/>
        </w:numPr>
        <w:spacing w:before="120" w:after="60"/>
        <w:ind w:left="714" w:right="618" w:hanging="357"/>
        <w:rPr>
          <w:rFonts w:ascii="Arial Narrow" w:hAnsi="Arial Narrow"/>
        </w:rPr>
      </w:pPr>
      <w:r w:rsidRPr="006374A6">
        <w:rPr>
          <w:rFonts w:ascii="Arial Narrow" w:hAnsi="Arial Narrow"/>
        </w:rPr>
        <w:t>¿Cuál es la finalidad de la norma que se va a expedir? (</w:t>
      </w:r>
      <w:r w:rsidR="00351659">
        <w:rPr>
          <w:rFonts w:ascii="Arial Narrow" w:hAnsi="Arial Narrow"/>
        </w:rPr>
        <w:t>Defina</w:t>
      </w:r>
      <w:r w:rsidRPr="006374A6">
        <w:rPr>
          <w:rFonts w:ascii="Arial Narrow" w:hAnsi="Arial Narrow"/>
        </w:rPr>
        <w:t xml:space="preserve"> UNA sola finalidad).</w:t>
      </w:r>
    </w:p>
    <w:p w14:paraId="63306BE6" w14:textId="7FC63EE8" w:rsidR="00B407C3" w:rsidRPr="00B407C3" w:rsidRDefault="00385AB2">
      <w:pPr>
        <w:pStyle w:val="Textoindependiente"/>
        <w:widowControl w:val="0"/>
        <w:spacing w:before="120" w:after="60"/>
        <w:ind w:right="618"/>
        <w:rPr>
          <w:ins w:id="24" w:author="Laurieth Karina Palomino Florez" w:date="2025-10-20T17:03:00Z"/>
          <w:rFonts w:ascii="Arial Narrow" w:hAnsi="Arial Narrow"/>
          <w:rPrChange w:id="25" w:author="Laurieth Karina Palomino Florez" w:date="2025-10-20T17:05:00Z">
            <w:rPr>
              <w:ins w:id="26" w:author="Laurieth Karina Palomino Florez" w:date="2025-10-20T17:03:00Z"/>
              <w:rFonts w:cs="Arial"/>
              <w:color w:val="202020"/>
            </w:rPr>
          </w:rPrChange>
        </w:rPr>
        <w:pPrChange w:id="27" w:author="Laurieth Karina Palomino Florez" w:date="2025-10-20T17:07:00Z">
          <w:pPr/>
        </w:pPrChange>
      </w:pPr>
      <w:r w:rsidRPr="00385AB2">
        <w:rPr>
          <w:rFonts w:ascii="Arial Narrow" w:hAnsi="Arial Narrow"/>
        </w:rPr>
        <w:t xml:space="preserve">Adoptar los </w:t>
      </w:r>
      <w:ins w:id="28" w:author="Laurieth Karina Palomino Florez" w:date="2025-10-20T16:59:00Z">
        <w:r w:rsidR="005F3066" w:rsidRPr="005F3066">
          <w:rPr>
            <w:rFonts w:ascii="Arial Narrow" w:hAnsi="Arial Narrow"/>
          </w:rPr>
          <w:t xml:space="preserve">Lineamientos </w:t>
        </w:r>
      </w:ins>
      <w:r w:rsidR="000B0935">
        <w:rPr>
          <w:rFonts w:ascii="Arial Narrow" w:hAnsi="Arial Narrow"/>
        </w:rPr>
        <w:t>para</w:t>
      </w:r>
      <w:ins w:id="29" w:author="Laurieth Karina Palomino Florez" w:date="2025-10-20T16:59:00Z">
        <w:r w:rsidR="005F3066" w:rsidRPr="005F3066">
          <w:rPr>
            <w:rFonts w:ascii="Arial Narrow" w:hAnsi="Arial Narrow"/>
          </w:rPr>
          <w:t xml:space="preserve"> la producción sostenible </w:t>
        </w:r>
      </w:ins>
      <w:r w:rsidR="000B0935">
        <w:rPr>
          <w:rFonts w:ascii="Arial Narrow" w:hAnsi="Arial Narrow"/>
        </w:rPr>
        <w:t xml:space="preserve">en cultivos </w:t>
      </w:r>
      <w:ins w:id="30" w:author="Laurieth Karina Palomino Florez" w:date="2025-10-20T16:59:00Z">
        <w:r w:rsidR="005F3066" w:rsidRPr="005F3066">
          <w:rPr>
            <w:rFonts w:ascii="Arial Narrow" w:hAnsi="Arial Narrow"/>
          </w:rPr>
          <w:t>de aguacate en Colombia</w:t>
        </w:r>
      </w:ins>
      <w:del w:id="31" w:author="Laurieth Karina Palomino Florez" w:date="2025-10-20T16:59:00Z">
        <w:r w:rsidR="00E71DAB" w:rsidRPr="00E71DAB" w:rsidDel="005F3066">
          <w:rPr>
            <w:rFonts w:ascii="Arial Narrow" w:hAnsi="Arial Narrow"/>
          </w:rPr>
          <w:delText xml:space="preserve">lineamientos para las autoridades ambientales en la producción sostenible de aguacate </w:delText>
        </w:r>
      </w:del>
      <w:del w:id="32" w:author="Laurieth Karina Palomino Florez" w:date="2025-10-20T16:56:00Z">
        <w:r w:rsidR="00E71DAB" w:rsidRPr="00E71DAB" w:rsidDel="005F3066">
          <w:rPr>
            <w:rFonts w:ascii="Arial Narrow" w:hAnsi="Arial Narrow"/>
          </w:rPr>
          <w:delText xml:space="preserve">en </w:delText>
        </w:r>
        <w:commentRangeStart w:id="33"/>
        <w:commentRangeStart w:id="34"/>
        <w:r w:rsidR="00E71DAB" w:rsidRPr="00E71DAB" w:rsidDel="005F3066">
          <w:rPr>
            <w:rFonts w:ascii="Arial Narrow" w:hAnsi="Arial Narrow"/>
          </w:rPr>
          <w:delText>monocultivo</w:delText>
        </w:r>
      </w:del>
      <w:del w:id="35" w:author="Laurieth Karina Palomino Florez" w:date="2025-10-20T16:59:00Z">
        <w:r w:rsidR="00E71DAB" w:rsidRPr="00E71DAB" w:rsidDel="005F3066">
          <w:rPr>
            <w:rFonts w:ascii="Arial Narrow" w:hAnsi="Arial Narrow"/>
          </w:rPr>
          <w:delText xml:space="preserve"> </w:delText>
        </w:r>
        <w:commentRangeEnd w:id="33"/>
        <w:r w:rsidR="002A706E" w:rsidDel="005F3066">
          <w:rPr>
            <w:rStyle w:val="Refdecomentario"/>
            <w:rFonts w:ascii="Times New Roman" w:hAnsi="Times New Roman" w:cs="Times New Roman"/>
          </w:rPr>
          <w:commentReference w:id="33"/>
        </w:r>
      </w:del>
      <w:commentRangeEnd w:id="34"/>
      <w:r w:rsidR="005F3066">
        <w:rPr>
          <w:rStyle w:val="Refdecomentario"/>
          <w:rFonts w:ascii="Times New Roman" w:hAnsi="Times New Roman" w:cs="Times New Roman"/>
        </w:rPr>
        <w:commentReference w:id="34"/>
      </w:r>
      <w:del w:id="36" w:author="Laurieth Karina Palomino Florez" w:date="2025-10-20T16:59:00Z">
        <w:r w:rsidR="00E71DAB" w:rsidRPr="00E71DAB" w:rsidDel="005F3066">
          <w:rPr>
            <w:rFonts w:ascii="Arial Narrow" w:hAnsi="Arial Narrow"/>
          </w:rPr>
          <w:delText>en</w:delText>
        </w:r>
        <w:r w:rsidR="00E71DAB" w:rsidRPr="00385AB2" w:rsidDel="005F3066">
          <w:rPr>
            <w:rFonts w:ascii="Arial Narrow" w:hAnsi="Arial Narrow"/>
          </w:rPr>
          <w:delText xml:space="preserve"> </w:delText>
        </w:r>
        <w:r w:rsidRPr="00385AB2" w:rsidDel="005F3066">
          <w:rPr>
            <w:rFonts w:ascii="Arial Narrow" w:hAnsi="Arial Narrow"/>
          </w:rPr>
          <w:delText>Colombia</w:delText>
        </w:r>
      </w:del>
      <w:r w:rsidR="002B5B5B">
        <w:rPr>
          <w:rFonts w:ascii="Arial Narrow" w:hAnsi="Arial Narrow"/>
        </w:rPr>
        <w:t xml:space="preserve"> como</w:t>
      </w:r>
      <w:r w:rsidR="00E71DAB" w:rsidRPr="00E71DAB">
        <w:rPr>
          <w:rFonts w:ascii="Arial Narrow" w:hAnsi="Arial Narrow"/>
        </w:rPr>
        <w:t xml:space="preserve"> instrumento de obligatorio cumplimiento, </w:t>
      </w:r>
      <w:ins w:id="37" w:author="Karen Paola Amador Rangel" w:date="2025-03-13T11:40:00Z">
        <w:del w:id="38" w:author="Laurieth Karina Palomino Florez" w:date="2025-10-20T17:04:00Z">
          <w:r w:rsidR="006947A5" w:rsidDel="00B407C3">
            <w:rPr>
              <w:rFonts w:ascii="Arial Narrow" w:hAnsi="Arial Narrow"/>
            </w:rPr>
            <w:delText xml:space="preserve">de </w:delText>
          </w:r>
        </w:del>
      </w:ins>
      <w:del w:id="39" w:author="Laurieth Karina Palomino Florez" w:date="2025-10-20T17:04:00Z">
        <w:r w:rsidR="00E71DAB" w:rsidRPr="00E71DAB" w:rsidDel="00B407C3">
          <w:rPr>
            <w:rFonts w:ascii="Arial Narrow" w:hAnsi="Arial Narrow"/>
          </w:rPr>
          <w:delText xml:space="preserve">consulta y referencia de carácter conceptual y metodológico, de manera tal que se cuente con criterios unificados para la planeación y el control ambiental de los </w:delText>
        </w:r>
        <w:commentRangeStart w:id="40"/>
        <w:commentRangeStart w:id="41"/>
        <w:r w:rsidR="00E71DAB" w:rsidRPr="0070010B" w:rsidDel="00B407C3">
          <w:rPr>
            <w:rFonts w:ascii="Arial Narrow" w:hAnsi="Arial Narrow"/>
          </w:rPr>
          <w:delText>proyectos, obras o actividades de este tipo.</w:delText>
        </w:r>
        <w:commentRangeEnd w:id="40"/>
        <w:r w:rsidR="001956DF" w:rsidRPr="0070010B" w:rsidDel="00B407C3">
          <w:rPr>
            <w:rStyle w:val="Refdecomentario"/>
            <w:rFonts w:ascii="Times New Roman" w:hAnsi="Times New Roman" w:cs="Times New Roman"/>
          </w:rPr>
          <w:commentReference w:id="40"/>
        </w:r>
      </w:del>
      <w:commentRangeEnd w:id="41"/>
      <w:r w:rsidR="00B407C3">
        <w:rPr>
          <w:rStyle w:val="Refdecomentario"/>
          <w:rFonts w:ascii="Times New Roman" w:hAnsi="Times New Roman" w:cs="Times New Roman"/>
        </w:rPr>
        <w:commentReference w:id="41"/>
      </w:r>
      <w:ins w:id="42" w:author="Laurieth Karina Palomino Florez" w:date="2025-10-20T17:03:00Z">
        <w:r w:rsidR="00B407C3" w:rsidRPr="00B407C3">
          <w:rPr>
            <w:rFonts w:ascii="Arial Narrow" w:hAnsi="Arial Narrow"/>
            <w:rPrChange w:id="43" w:author="Laurieth Karina Palomino Florez" w:date="2025-10-20T17:05:00Z">
              <w:rPr>
                <w:color w:val="202020"/>
              </w:rPr>
            </w:rPrChange>
          </w:rPr>
          <w:t xml:space="preserve"> instrumentos de consulta y referentes conceptuales y metodológicos en la gestión ambiental de los cultivos presentes en</w:t>
        </w:r>
      </w:ins>
      <w:ins w:id="44" w:author="Laurieth Karina Palomino Florez" w:date="2025-10-20T17:04:00Z">
        <w:r w:rsidR="00B407C3" w:rsidRPr="00B407C3">
          <w:rPr>
            <w:rFonts w:ascii="Arial Narrow" w:hAnsi="Arial Narrow"/>
            <w:rPrChange w:id="45" w:author="Laurieth Karina Palomino Florez" w:date="2025-10-20T17:05:00Z">
              <w:rPr>
                <w:color w:val="202020"/>
              </w:rPr>
            </w:rPrChange>
          </w:rPr>
          <w:t xml:space="preserve"> las </w:t>
        </w:r>
      </w:ins>
      <w:ins w:id="46" w:author="Laurieth Karina Palomino Florez" w:date="2025-10-20T17:03:00Z">
        <w:r w:rsidR="00B407C3" w:rsidRPr="00B407C3">
          <w:rPr>
            <w:rFonts w:ascii="Arial Narrow" w:hAnsi="Arial Narrow"/>
            <w:rPrChange w:id="47" w:author="Laurieth Karina Palomino Florez" w:date="2025-10-20T17:05:00Z">
              <w:rPr>
                <w:color w:val="202020"/>
              </w:rPr>
            </w:rPrChange>
          </w:rPr>
          <w:t>jurisdicciones</w:t>
        </w:r>
      </w:ins>
      <w:ins w:id="48" w:author="Laurieth Karina Palomino Florez" w:date="2025-10-20T17:04:00Z">
        <w:r w:rsidR="00B407C3" w:rsidRPr="00B407C3">
          <w:rPr>
            <w:rFonts w:ascii="Arial Narrow" w:hAnsi="Arial Narrow"/>
            <w:rPrChange w:id="49" w:author="Laurieth Karina Palomino Florez" w:date="2025-10-20T17:05:00Z">
              <w:rPr>
                <w:color w:val="202020"/>
              </w:rPr>
            </w:rPrChange>
          </w:rPr>
          <w:t xml:space="preserve"> de las Autoridades Ambientales Territoriales</w:t>
        </w:r>
      </w:ins>
      <w:ins w:id="50" w:author="Laurieth Karina Palomino Florez" w:date="2025-10-20T17:03:00Z">
        <w:r w:rsidR="00B407C3" w:rsidRPr="00B407C3">
          <w:rPr>
            <w:rFonts w:ascii="Arial Narrow" w:hAnsi="Arial Narrow"/>
            <w:rPrChange w:id="51" w:author="Laurieth Karina Palomino Florez" w:date="2025-10-20T17:05:00Z">
              <w:rPr>
                <w:color w:val="202020"/>
              </w:rPr>
            </w:rPrChange>
          </w:rPr>
          <w:t xml:space="preserve">.  </w:t>
        </w:r>
        <w:r w:rsidR="00B407C3" w:rsidRPr="00B407C3">
          <w:rPr>
            <w:rFonts w:ascii="Arial Narrow" w:hAnsi="Arial Narrow"/>
            <w:rPrChange w:id="52" w:author="Laurieth Karina Palomino Florez" w:date="2025-10-20T17:05:00Z">
              <w:rPr/>
            </w:rPrChange>
          </w:rPr>
          <w:t xml:space="preserve">Asimismo, buscan fortalecer la articulación con el sector agricultura y las entidades territoriales, con el fin de promover y verificar prácticas de producción sostenible </w:t>
        </w:r>
        <w:r w:rsidR="00B407C3" w:rsidRPr="00B407C3">
          <w:rPr>
            <w:rFonts w:ascii="Arial Narrow" w:hAnsi="Arial Narrow"/>
            <w:rPrChange w:id="53" w:author="Laurieth Karina Palomino Florez" w:date="2025-10-20T17:05:00Z">
              <w:rPr/>
            </w:rPrChange>
          </w:rPr>
          <w:lastRenderedPageBreak/>
          <w:t>del aguacate en todas sus variedades, contribuyendo a la reducción de los impactos ambientales sobre la biodiversidad y los recursos hídricos.</w:t>
        </w:r>
      </w:ins>
    </w:p>
    <w:p w14:paraId="03C69E2E" w14:textId="77777777" w:rsidR="00B407C3" w:rsidRDefault="00B407C3" w:rsidP="00385AB2">
      <w:pPr>
        <w:pStyle w:val="Textoindependiente"/>
        <w:widowControl w:val="0"/>
        <w:spacing w:before="120" w:after="60"/>
        <w:ind w:right="618"/>
        <w:rPr>
          <w:rFonts w:ascii="Arial Narrow" w:hAnsi="Arial Narrow"/>
        </w:rPr>
      </w:pPr>
    </w:p>
    <w:p w14:paraId="3B83D463" w14:textId="2C6A1197" w:rsidR="00B407C3" w:rsidRPr="00B407C3" w:rsidRDefault="00281570" w:rsidP="00B407C3">
      <w:pPr>
        <w:pStyle w:val="Textoindependiente"/>
        <w:widowControl w:val="0"/>
        <w:numPr>
          <w:ilvl w:val="0"/>
          <w:numId w:val="31"/>
        </w:numPr>
        <w:spacing w:before="120" w:after="60"/>
        <w:ind w:left="714" w:right="618" w:hanging="357"/>
        <w:rPr>
          <w:rFonts w:ascii="Arial Narrow" w:hAnsi="Arial Narrow"/>
        </w:rPr>
      </w:pPr>
      <w:r w:rsidRPr="006374A6">
        <w:rPr>
          <w:rFonts w:ascii="Arial Narrow" w:hAnsi="Arial Narrow"/>
        </w:rPr>
        <w:t xml:space="preserve">Identifique </w:t>
      </w:r>
      <w:r w:rsidR="00023C4B" w:rsidRPr="006374A6">
        <w:rPr>
          <w:rFonts w:ascii="Arial Narrow" w:hAnsi="Arial Narrow"/>
        </w:rPr>
        <w:t xml:space="preserve">la </w:t>
      </w:r>
      <w:r w:rsidRPr="006374A6">
        <w:rPr>
          <w:rFonts w:ascii="Arial Narrow" w:hAnsi="Arial Narrow"/>
        </w:rPr>
        <w:t xml:space="preserve">problemática y el </w:t>
      </w:r>
      <w:commentRangeStart w:id="54"/>
      <w:commentRangeStart w:id="55"/>
      <w:r w:rsidRPr="006374A6">
        <w:rPr>
          <w:rFonts w:ascii="Arial Narrow" w:hAnsi="Arial Narrow"/>
        </w:rPr>
        <w:t>objetivo que persigue la emisión de la norma</w:t>
      </w:r>
      <w:commentRangeEnd w:id="54"/>
      <w:r w:rsidR="009B23DB">
        <w:rPr>
          <w:rStyle w:val="Refdecomentario"/>
          <w:rFonts w:ascii="Times New Roman" w:hAnsi="Times New Roman" w:cs="Times New Roman"/>
        </w:rPr>
        <w:commentReference w:id="54"/>
      </w:r>
      <w:commentRangeEnd w:id="55"/>
      <w:r w:rsidR="00C048A9">
        <w:rPr>
          <w:rStyle w:val="Refdecomentario"/>
          <w:rFonts w:ascii="Times New Roman" w:hAnsi="Times New Roman" w:cs="Times New Roman"/>
        </w:rPr>
        <w:commentReference w:id="55"/>
      </w:r>
      <w:r w:rsidRPr="006374A6">
        <w:rPr>
          <w:rFonts w:ascii="Arial Narrow" w:hAnsi="Arial Narrow"/>
        </w:rPr>
        <w:t>.</w:t>
      </w:r>
      <w:r w:rsidR="00B10F02">
        <w:rPr>
          <w:rFonts w:ascii="Arial Narrow" w:hAnsi="Arial Narrow"/>
        </w:rPr>
        <w:t xml:space="preserve"> </w:t>
      </w:r>
      <w:r w:rsidR="00B10F02">
        <w:rPr>
          <w:rFonts w:ascii="Arial Narrow" w:hAnsi="Arial Narrow"/>
          <w:color w:val="000000"/>
        </w:rPr>
        <w:t>Porqué y para que de la misma.</w:t>
      </w:r>
    </w:p>
    <w:p w14:paraId="3D05C9C2" w14:textId="43C827F1" w:rsidR="00C048A9" w:rsidRPr="007A1715" w:rsidRDefault="00385AB2" w:rsidP="00C048A9">
      <w:pPr>
        <w:rPr>
          <w:ins w:id="56" w:author="Laurieth Karina Palomino Florez" w:date="2025-10-20T17:16:00Z"/>
          <w:rFonts w:cs="Arial"/>
        </w:rPr>
      </w:pPr>
      <w:del w:id="57" w:author="Laurieth Karina Palomino Florez" w:date="2025-10-20T17:17:00Z">
        <w:r w:rsidDel="00C048A9">
          <w:rPr>
            <w:rFonts w:ascii="Arial Narrow" w:hAnsi="Arial Narrow"/>
          </w:rPr>
          <w:delText xml:space="preserve">La principal problemática es el </w:delText>
        </w:r>
        <w:r w:rsidRPr="00385AB2" w:rsidDel="00C048A9">
          <w:rPr>
            <w:rFonts w:ascii="Arial Narrow" w:hAnsi="Arial Narrow"/>
          </w:rPr>
          <w:delText xml:space="preserve">crecimiento que se ha dado en Colombia del cultivo de aguacate en modo monocultivo </w:delText>
        </w:r>
        <w:r w:rsidR="0004515D" w:rsidRPr="00385AB2" w:rsidDel="00C048A9">
          <w:rPr>
            <w:rFonts w:ascii="Arial Narrow" w:hAnsi="Arial Narrow"/>
          </w:rPr>
          <w:delText>que,</w:delText>
        </w:r>
        <w:r w:rsidRPr="00385AB2" w:rsidDel="00C048A9">
          <w:rPr>
            <w:rFonts w:ascii="Arial Narrow" w:hAnsi="Arial Narrow"/>
          </w:rPr>
          <w:delText xml:space="preserve"> de acuerdo con las cifras del Ministerio de Agricultura y Desarrollo Rural, </w:delText>
        </w:r>
        <w:r w:rsidDel="00C048A9">
          <w:rPr>
            <w:rFonts w:ascii="Arial Narrow" w:hAnsi="Arial Narrow"/>
          </w:rPr>
          <w:delText>para e</w:delText>
        </w:r>
        <w:r w:rsidRPr="00385AB2" w:rsidDel="00C048A9">
          <w:rPr>
            <w:rFonts w:ascii="Arial Narrow" w:hAnsi="Arial Narrow"/>
          </w:rPr>
          <w:delText>l año 2021</w:delText>
        </w:r>
        <w:r w:rsidDel="00C048A9">
          <w:rPr>
            <w:rFonts w:ascii="Arial Narrow" w:hAnsi="Arial Narrow"/>
          </w:rPr>
          <w:delText xml:space="preserve">, </w:delText>
        </w:r>
        <w:r w:rsidRPr="00385AB2" w:rsidDel="00C048A9">
          <w:rPr>
            <w:rFonts w:ascii="Arial Narrow" w:hAnsi="Arial Narrow"/>
          </w:rPr>
          <w:delText xml:space="preserve">ascendió a </w:delText>
        </w:r>
        <w:commentRangeStart w:id="58"/>
        <w:commentRangeStart w:id="59"/>
        <w:commentRangeStart w:id="60"/>
        <w:r w:rsidRPr="00385AB2" w:rsidDel="00C048A9">
          <w:rPr>
            <w:rFonts w:ascii="Arial Narrow" w:hAnsi="Arial Narrow"/>
          </w:rPr>
          <w:delText>92.699</w:delText>
        </w:r>
        <w:commentRangeEnd w:id="58"/>
        <w:r w:rsidR="006947A5" w:rsidDel="00C048A9">
          <w:rPr>
            <w:rStyle w:val="Refdecomentario"/>
          </w:rPr>
          <w:commentReference w:id="58"/>
        </w:r>
        <w:commentRangeEnd w:id="59"/>
        <w:r w:rsidR="005E32D8" w:rsidDel="00C048A9">
          <w:rPr>
            <w:rStyle w:val="Refdecomentario"/>
          </w:rPr>
          <w:commentReference w:id="59"/>
        </w:r>
      </w:del>
      <w:commentRangeEnd w:id="60"/>
      <w:r w:rsidR="00C048A9">
        <w:rPr>
          <w:rStyle w:val="Refdecomentario"/>
        </w:rPr>
        <w:commentReference w:id="60"/>
      </w:r>
      <w:del w:id="61" w:author="Laurieth Karina Palomino Florez" w:date="2025-10-20T17:17:00Z">
        <w:r w:rsidRPr="00385AB2" w:rsidDel="00C048A9">
          <w:rPr>
            <w:rFonts w:ascii="Arial Narrow" w:hAnsi="Arial Narrow"/>
          </w:rPr>
          <w:delText xml:space="preserve">, por lo cual, en conjunto con algunas autoridades ambientales se decidió generar una agenda de trabajo para analizar el estado del tema y las posibles medidas a tomar para prevenir </w:delText>
        </w:r>
        <w:commentRangeStart w:id="62"/>
        <w:commentRangeStart w:id="63"/>
        <w:commentRangeStart w:id="64"/>
        <w:commentRangeStart w:id="65"/>
        <w:r w:rsidRPr="00385AB2" w:rsidDel="00C048A9">
          <w:rPr>
            <w:rFonts w:ascii="Arial Narrow" w:hAnsi="Arial Narrow"/>
          </w:rPr>
          <w:delText>daños ambientales</w:delText>
        </w:r>
        <w:commentRangeEnd w:id="62"/>
        <w:r w:rsidR="006947A5" w:rsidDel="00C048A9">
          <w:rPr>
            <w:rStyle w:val="Refdecomentario"/>
          </w:rPr>
          <w:commentReference w:id="62"/>
        </w:r>
        <w:commentRangeEnd w:id="63"/>
        <w:r w:rsidR="005E32D8" w:rsidDel="00C048A9">
          <w:rPr>
            <w:rStyle w:val="Refdecomentario"/>
          </w:rPr>
          <w:commentReference w:id="63"/>
        </w:r>
        <w:commentRangeEnd w:id="64"/>
        <w:r w:rsidR="005E32D8" w:rsidDel="00C048A9">
          <w:rPr>
            <w:rStyle w:val="Refdecomentario"/>
          </w:rPr>
          <w:commentReference w:id="64"/>
        </w:r>
      </w:del>
      <w:commentRangeEnd w:id="65"/>
      <w:r w:rsidR="00C048A9">
        <w:rPr>
          <w:rStyle w:val="Refdecomentario"/>
        </w:rPr>
        <w:commentReference w:id="65"/>
      </w:r>
      <w:del w:id="66" w:author="Laurieth Karina Palomino Florez" w:date="2025-10-20T17:17:00Z">
        <w:r w:rsidRPr="00385AB2" w:rsidDel="00C048A9">
          <w:rPr>
            <w:rFonts w:ascii="Arial Narrow" w:hAnsi="Arial Narrow"/>
          </w:rPr>
          <w:delText xml:space="preserve"> derivados del crecimiento no planificado de este cultivo.  </w:delText>
        </w:r>
      </w:del>
    </w:p>
    <w:p w14:paraId="3439C789" w14:textId="1CD4ED66" w:rsidR="00B407C3" w:rsidRPr="00C048A9" w:rsidRDefault="00C048A9">
      <w:pPr>
        <w:jc w:val="both"/>
        <w:rPr>
          <w:ins w:id="67" w:author="Laurieth Karina Palomino Florez" w:date="2025-10-20T17:12:00Z"/>
          <w:rFonts w:ascii="Arial Narrow" w:hAnsi="Arial Narrow"/>
          <w:lang w:eastAsia="zh-CN"/>
          <w:rPrChange w:id="68" w:author="Laurieth Karina Palomino Florez" w:date="2025-10-20T17:17:00Z">
            <w:rPr>
              <w:ins w:id="69" w:author="Laurieth Karina Palomino Florez" w:date="2025-10-20T17:12:00Z"/>
              <w:rFonts w:ascii="Arial Narrow" w:hAnsi="Arial Narrow"/>
            </w:rPr>
          </w:rPrChange>
        </w:rPr>
        <w:pPrChange w:id="70" w:author="Laurieth Karina Palomino Florez" w:date="2025-10-20T17:17:00Z">
          <w:pPr>
            <w:pStyle w:val="Textoindependiente"/>
            <w:widowControl w:val="0"/>
            <w:spacing w:before="120" w:after="60"/>
            <w:ind w:right="618"/>
          </w:pPr>
        </w:pPrChange>
      </w:pPr>
      <w:bookmarkStart w:id="71" w:name="_Hlk199239071"/>
      <w:ins w:id="72" w:author="Laurieth Karina Palomino Florez" w:date="2025-10-20T17:19:00Z">
        <w:r>
          <w:rPr>
            <w:rFonts w:ascii="Arial Narrow" w:hAnsi="Arial Narrow" w:cs="Arial"/>
            <w:lang w:eastAsia="zh-CN"/>
          </w:rPr>
          <w:t>La principal problemática es el crecimiento que se ha dado en Colombia, que de</w:t>
        </w:r>
      </w:ins>
      <w:ins w:id="73" w:author="Laurieth Karina Palomino Florez" w:date="2025-10-20T17:16:00Z">
        <w:r w:rsidRPr="00C048A9">
          <w:rPr>
            <w:rFonts w:ascii="Arial Narrow" w:hAnsi="Arial Narrow" w:cs="Arial"/>
            <w:lang w:eastAsia="zh-CN"/>
            <w:rPrChange w:id="74" w:author="Laurieth Karina Palomino Florez" w:date="2025-10-20T17:17:00Z">
              <w:rPr/>
            </w:rPrChange>
          </w:rPr>
          <w:t xml:space="preserve"> acuerdo con las cifras del Ministerio de Agricultura y Desarrollo Rural, en Colombia para  el año 2015 contaban con 57.826 hectáreas dedicadas al cultivo de aguacate y en el año 2024 esta cifra ascendió a </w:t>
        </w:r>
        <w:r w:rsidRPr="00C048A9">
          <w:rPr>
            <w:rFonts w:ascii="Arial Narrow" w:hAnsi="Arial Narrow" w:cs="Arial"/>
            <w:lang w:eastAsia="zh-CN"/>
            <w:rPrChange w:id="75" w:author="Laurieth Karina Palomino Florez" w:date="2025-10-20T17:17:00Z">
              <w:rPr>
                <w:color w:val="000000"/>
                <w:szCs w:val="24"/>
                <w:lang w:val="es-MX"/>
              </w:rPr>
            </w:rPrChange>
          </w:rPr>
          <w:t xml:space="preserve">139.337,10 </w:t>
        </w:r>
        <w:r w:rsidRPr="00C048A9">
          <w:rPr>
            <w:rFonts w:ascii="Arial Narrow" w:hAnsi="Arial Narrow" w:cs="Arial"/>
            <w:lang w:eastAsia="zh-CN"/>
            <w:rPrChange w:id="76" w:author="Laurieth Karina Palomino Florez" w:date="2025-10-20T17:17:00Z">
              <w:rPr/>
            </w:rPrChange>
          </w:rPr>
          <w:t>hectáreas</w:t>
        </w:r>
        <w:r w:rsidRPr="00C048A9">
          <w:rPr>
            <w:rFonts w:ascii="Arial Narrow" w:hAnsi="Arial Narrow" w:cs="Arial"/>
            <w:lang w:eastAsia="zh-CN"/>
            <w:rPrChange w:id="77" w:author="Laurieth Karina Palomino Florez" w:date="2025-10-20T17:17:00Z">
              <w:rPr>
                <w:noProof/>
                <w:lang w:val="es-MX"/>
              </w:rPr>
            </w:rPrChange>
          </w:rPr>
          <w:t xml:space="preserve"> (Ministerio de Agricultura y Desarrollo Rural 2021)</w:t>
        </w:r>
      </w:ins>
      <w:customXmlInsRangeStart w:id="78" w:author="Laurieth Karina Palomino Florez" w:date="2025-10-20T17:16:00Z"/>
      <w:sdt>
        <w:sdtPr>
          <w:rPr>
            <w:rFonts w:ascii="Arial Narrow" w:hAnsi="Arial Narrow" w:cs="Arial"/>
            <w:lang w:eastAsia="zh-CN"/>
          </w:rPr>
          <w:id w:val="1020580330"/>
          <w:citation/>
        </w:sdtPr>
        <w:sdtEndPr/>
        <w:sdtContent>
          <w:customXmlInsRangeEnd w:id="78"/>
          <w:ins w:id="79" w:author="Laurieth Karina Palomino Florez" w:date="2025-10-20T17:16:00Z">
            <w:r w:rsidRPr="00C048A9">
              <w:rPr>
                <w:rFonts w:ascii="Arial Narrow" w:hAnsi="Arial Narrow" w:cs="Arial"/>
                <w:lang w:eastAsia="zh-CN"/>
                <w:rPrChange w:id="80" w:author="Laurieth Karina Palomino Florez" w:date="2025-10-20T17:17:00Z">
                  <w:rPr>
                    <w:noProof/>
                    <w:lang w:val="es-MX"/>
                  </w:rPr>
                </w:rPrChange>
              </w:rPr>
              <w:fldChar w:fldCharType="begin"/>
            </w:r>
            <w:r w:rsidRPr="00C048A9">
              <w:rPr>
                <w:rFonts w:ascii="Arial Narrow" w:hAnsi="Arial Narrow" w:cs="Arial"/>
                <w:lang w:eastAsia="zh-CN"/>
                <w:rPrChange w:id="81" w:author="Laurieth Karina Palomino Florez" w:date="2025-10-20T17:17:00Z">
                  <w:rPr>
                    <w:noProof/>
                    <w:lang w:val="es-MX"/>
                  </w:rPr>
                </w:rPrChange>
              </w:rPr>
              <w:instrText xml:space="preserve"> CITATION Uni25 \l 2058 </w:instrText>
            </w:r>
            <w:r w:rsidRPr="00C048A9">
              <w:rPr>
                <w:rFonts w:ascii="Arial Narrow" w:hAnsi="Arial Narrow" w:cs="Arial"/>
                <w:lang w:eastAsia="zh-CN"/>
                <w:rPrChange w:id="82" w:author="Laurieth Karina Palomino Florez" w:date="2025-10-20T17:17:00Z">
                  <w:rPr>
                    <w:noProof/>
                    <w:lang w:val="es-MX"/>
                  </w:rPr>
                </w:rPrChange>
              </w:rPr>
              <w:fldChar w:fldCharType="separate"/>
            </w:r>
            <w:r w:rsidRPr="00C048A9">
              <w:rPr>
                <w:rFonts w:ascii="Arial Narrow" w:hAnsi="Arial Narrow" w:cs="Arial"/>
                <w:lang w:eastAsia="zh-CN"/>
                <w:rPrChange w:id="83" w:author="Laurieth Karina Palomino Florez" w:date="2025-10-20T17:17:00Z">
                  <w:rPr>
                    <w:noProof/>
                    <w:lang w:val="es-MX"/>
                  </w:rPr>
                </w:rPrChange>
              </w:rPr>
              <w:t xml:space="preserve"> (Unidad de Planificación Rural Agropecuaria, 2025)</w:t>
            </w:r>
            <w:r w:rsidRPr="00C048A9">
              <w:rPr>
                <w:rFonts w:ascii="Arial Narrow" w:hAnsi="Arial Narrow" w:cs="Arial"/>
                <w:lang w:eastAsia="zh-CN"/>
                <w:rPrChange w:id="84" w:author="Laurieth Karina Palomino Florez" w:date="2025-10-20T17:17:00Z">
                  <w:rPr>
                    <w:noProof/>
                    <w:lang w:val="es-MX"/>
                  </w:rPr>
                </w:rPrChange>
              </w:rPr>
              <w:fldChar w:fldCharType="end"/>
            </w:r>
          </w:ins>
          <w:customXmlInsRangeStart w:id="85" w:author="Laurieth Karina Palomino Florez" w:date="2025-10-20T17:16:00Z"/>
        </w:sdtContent>
      </w:sdt>
      <w:customXmlInsRangeEnd w:id="85"/>
      <w:ins w:id="86" w:author="Laurieth Karina Palomino Florez" w:date="2025-10-20T17:16:00Z">
        <w:r w:rsidRPr="00C048A9">
          <w:rPr>
            <w:rFonts w:ascii="Arial Narrow" w:hAnsi="Arial Narrow" w:cs="Arial"/>
            <w:lang w:eastAsia="zh-CN"/>
            <w:rPrChange w:id="87" w:author="Laurieth Karina Palomino Florez" w:date="2025-10-20T17:17:00Z">
              <w:rPr>
                <w:noProof/>
                <w:lang w:val="es-MX"/>
              </w:rPr>
            </w:rPrChange>
          </w:rPr>
          <w:t xml:space="preserve"> </w:t>
        </w:r>
        <w:r w:rsidRPr="00C048A9">
          <w:rPr>
            <w:rFonts w:ascii="Arial Narrow" w:hAnsi="Arial Narrow" w:cs="Arial"/>
            <w:lang w:eastAsia="zh-CN"/>
            <w:rPrChange w:id="88" w:author="Laurieth Karina Palomino Florez" w:date="2025-10-20T17:17:00Z">
              <w:rPr/>
            </w:rPrChange>
          </w:rPr>
          <w:t>, distribuidas principalmente en los departamentos de Antioquia, Caldas y Tolima, que representan el 50% del total del área sembrada de aguacate en el país y Antioquia es el territorio con mayor producción con una participación del 20% del total nacional.</w:t>
        </w:r>
      </w:ins>
      <w:bookmarkEnd w:id="71"/>
    </w:p>
    <w:p w14:paraId="4C20B980" w14:textId="77777777" w:rsidR="00B407C3" w:rsidRPr="00B407C3" w:rsidRDefault="00B407C3">
      <w:pPr>
        <w:spacing w:beforeAutospacing="1"/>
        <w:jc w:val="both"/>
        <w:textAlignment w:val="baseline"/>
        <w:rPr>
          <w:ins w:id="89" w:author="Laurieth Karina Palomino Florez" w:date="2025-10-20T17:12:00Z"/>
          <w:rFonts w:ascii="Arial Narrow" w:hAnsi="Arial Narrow" w:cs="Arial"/>
          <w:rPrChange w:id="90" w:author="Laurieth Karina Palomino Florez" w:date="2025-10-20T17:13:00Z">
            <w:rPr>
              <w:ins w:id="91" w:author="Laurieth Karina Palomino Florez" w:date="2025-10-20T17:12:00Z"/>
              <w:rFonts w:cs="Arial"/>
            </w:rPr>
          </w:rPrChange>
        </w:rPr>
        <w:pPrChange w:id="92" w:author="Laurieth Karina Palomino Florez" w:date="2025-10-20T17:13:00Z">
          <w:pPr>
            <w:spacing w:beforeAutospacing="1"/>
            <w:textAlignment w:val="baseline"/>
          </w:pPr>
        </w:pPrChange>
      </w:pPr>
      <w:ins w:id="93" w:author="Laurieth Karina Palomino Florez" w:date="2025-10-20T17:12:00Z">
        <w:r w:rsidRPr="00B407C3">
          <w:rPr>
            <w:rFonts w:ascii="Arial Narrow" w:hAnsi="Arial Narrow" w:cs="Arial"/>
            <w:rPrChange w:id="94" w:author="Laurieth Karina Palomino Florez" w:date="2025-10-20T17:13:00Z">
              <w:rPr>
                <w:rFonts w:cs="Arial"/>
              </w:rPr>
            </w:rPrChange>
          </w:rPr>
          <w:t>El crecimiento de las áreas destinadas al cultivo de aguacate ha generado preocupación en las regiones del país, principalmente en el Eje Cafetero, en donde se han identificado conflictos socioambientales generados entre la producción competitiva del aguacate y la protección y cuidado del patrimonio ambiental</w:t>
        </w:r>
      </w:ins>
      <w:customXmlInsRangeStart w:id="95" w:author="Laurieth Karina Palomino Florez" w:date="2025-10-20T17:12:00Z"/>
      <w:sdt>
        <w:sdtPr>
          <w:rPr>
            <w:rFonts w:ascii="Arial Narrow" w:hAnsi="Arial Narrow" w:cs="Arial"/>
          </w:rPr>
          <w:id w:val="553117168"/>
          <w:placeholder>
            <w:docPart w:val="0F968EAC27294AD49E3AF08AD72E30E2"/>
          </w:placeholder>
          <w:citation/>
        </w:sdtPr>
        <w:sdtEndPr/>
        <w:sdtContent>
          <w:customXmlInsRangeEnd w:id="95"/>
          <w:ins w:id="96" w:author="Laurieth Karina Palomino Florez" w:date="2025-10-20T17:12:00Z">
            <w:r w:rsidRPr="00B407C3">
              <w:rPr>
                <w:rFonts w:ascii="Arial Narrow" w:hAnsi="Arial Narrow" w:cs="Arial"/>
                <w:rPrChange w:id="97" w:author="Laurieth Karina Palomino Florez" w:date="2025-10-20T17:13:00Z">
                  <w:rPr>
                    <w:rFonts w:cs="Arial"/>
                  </w:rPr>
                </w:rPrChange>
              </w:rPr>
              <w:fldChar w:fldCharType="begin"/>
            </w:r>
            <w:r w:rsidRPr="00B407C3">
              <w:rPr>
                <w:rFonts w:ascii="Arial Narrow" w:hAnsi="Arial Narrow" w:cs="Arial"/>
                <w:rPrChange w:id="98" w:author="Laurieth Karina Palomino Florez" w:date="2025-10-20T17:13:00Z">
                  <w:rPr>
                    <w:rFonts w:cs="Arial"/>
                  </w:rPr>
                </w:rPrChange>
              </w:rPr>
              <w:instrText xml:space="preserve"> CITATION ASO21 \l 9226 </w:instrText>
            </w:r>
            <w:r w:rsidRPr="00B407C3">
              <w:rPr>
                <w:rFonts w:ascii="Arial Narrow" w:hAnsi="Arial Narrow" w:cs="Arial"/>
                <w:rPrChange w:id="99" w:author="Laurieth Karina Palomino Florez" w:date="2025-10-20T17:13:00Z">
                  <w:rPr>
                    <w:rFonts w:cs="Arial"/>
                  </w:rPr>
                </w:rPrChange>
              </w:rPr>
              <w:fldChar w:fldCharType="separate"/>
            </w:r>
            <w:r w:rsidRPr="00B407C3">
              <w:rPr>
                <w:rFonts w:ascii="Arial Narrow" w:hAnsi="Arial Narrow" w:cs="Arial"/>
                <w:noProof/>
                <w:rPrChange w:id="100" w:author="Laurieth Karina Palomino Florez" w:date="2025-10-20T17:13:00Z">
                  <w:rPr>
                    <w:rFonts w:cs="Arial"/>
                    <w:noProof/>
                  </w:rPr>
                </w:rPrChange>
              </w:rPr>
              <w:t xml:space="preserve"> (ASOCARS, 2021)</w:t>
            </w:r>
            <w:r w:rsidRPr="00B407C3">
              <w:rPr>
                <w:rFonts w:ascii="Arial Narrow" w:hAnsi="Arial Narrow" w:cs="Arial"/>
                <w:rPrChange w:id="101" w:author="Laurieth Karina Palomino Florez" w:date="2025-10-20T17:13:00Z">
                  <w:rPr>
                    <w:rFonts w:cs="Arial"/>
                  </w:rPr>
                </w:rPrChange>
              </w:rPr>
              <w:fldChar w:fldCharType="end"/>
            </w:r>
          </w:ins>
          <w:customXmlInsRangeStart w:id="102" w:author="Laurieth Karina Palomino Florez" w:date="2025-10-20T17:12:00Z"/>
        </w:sdtContent>
      </w:sdt>
      <w:customXmlInsRangeEnd w:id="102"/>
      <w:ins w:id="103" w:author="Laurieth Karina Palomino Florez" w:date="2025-10-20T17:12:00Z">
        <w:r w:rsidRPr="00B407C3">
          <w:rPr>
            <w:rFonts w:ascii="Arial Narrow" w:hAnsi="Arial Narrow" w:cs="Arial"/>
            <w:rPrChange w:id="104" w:author="Laurieth Karina Palomino Florez" w:date="2025-10-20T17:13:00Z">
              <w:rPr>
                <w:rFonts w:cs="Arial"/>
              </w:rPr>
            </w:rPrChange>
          </w:rPr>
          <w:t xml:space="preserve">. </w:t>
        </w:r>
      </w:ins>
    </w:p>
    <w:p w14:paraId="1E7945A9" w14:textId="77777777" w:rsidR="00B407C3" w:rsidRPr="00B407C3" w:rsidRDefault="00B407C3">
      <w:pPr>
        <w:jc w:val="both"/>
        <w:rPr>
          <w:ins w:id="105" w:author="Laurieth Karina Palomino Florez" w:date="2025-10-20T17:12:00Z"/>
          <w:rFonts w:ascii="Arial Narrow" w:hAnsi="Arial Narrow" w:cs="Arial"/>
          <w:rPrChange w:id="106" w:author="Laurieth Karina Palomino Florez" w:date="2025-10-20T17:13:00Z">
            <w:rPr>
              <w:ins w:id="107" w:author="Laurieth Karina Palomino Florez" w:date="2025-10-20T17:12:00Z"/>
              <w:rFonts w:cs="Arial"/>
            </w:rPr>
          </w:rPrChange>
        </w:rPr>
        <w:pPrChange w:id="108" w:author="Laurieth Karina Palomino Florez" w:date="2025-10-20T17:13:00Z">
          <w:pPr/>
        </w:pPrChange>
      </w:pPr>
    </w:p>
    <w:p w14:paraId="2D7215EC" w14:textId="77777777" w:rsidR="00B407C3" w:rsidRPr="00B407C3" w:rsidRDefault="00B407C3">
      <w:pPr>
        <w:jc w:val="both"/>
        <w:textAlignment w:val="baseline"/>
        <w:rPr>
          <w:ins w:id="109" w:author="Laurieth Karina Palomino Florez" w:date="2025-10-20T17:12:00Z"/>
          <w:rFonts w:ascii="Arial Narrow" w:hAnsi="Arial Narrow" w:cs="Arial"/>
          <w:lang w:eastAsia="zh-CN"/>
          <w:rPrChange w:id="110" w:author="Laurieth Karina Palomino Florez" w:date="2025-10-20T17:13:00Z">
            <w:rPr>
              <w:ins w:id="111" w:author="Laurieth Karina Palomino Florez" w:date="2025-10-20T17:12:00Z"/>
              <w:rFonts w:cs="Arial"/>
              <w:lang w:eastAsia="zh-CN"/>
            </w:rPr>
          </w:rPrChange>
        </w:rPr>
        <w:pPrChange w:id="112" w:author="Laurieth Karina Palomino Florez" w:date="2025-10-20T17:13:00Z">
          <w:pPr>
            <w:textAlignment w:val="baseline"/>
          </w:pPr>
        </w:pPrChange>
      </w:pPr>
      <w:ins w:id="113" w:author="Laurieth Karina Palomino Florez" w:date="2025-10-20T17:12:00Z">
        <w:r w:rsidRPr="00B407C3">
          <w:rPr>
            <w:rFonts w:ascii="Arial Narrow" w:hAnsi="Arial Narrow" w:cs="Arial"/>
            <w:lang w:eastAsia="zh-CN"/>
            <w:rPrChange w:id="114" w:author="Laurieth Karina Palomino Florez" w:date="2025-10-20T17:13:00Z">
              <w:rPr>
                <w:rFonts w:cs="Arial"/>
                <w:lang w:eastAsia="zh-CN"/>
              </w:rPr>
            </w:rPrChange>
          </w:rPr>
          <w:t>Desde las autoridades ambientales territoriales, se ha resaltado los conflictos asociados a la omisión del ordenamiento ambiental territorial y el establecimiento de cultivos de aguacate en áreas en las cuales no es permitida esta actividad, identificando establecimiento de cultivos en áreas ambientales protegidas como Parques Naturales, Reservas forestales y en áreas de relictos de Bosques asociados a Palma de Cera (</w:t>
        </w:r>
        <w:proofErr w:type="spellStart"/>
        <w:r w:rsidRPr="00B407C3">
          <w:rPr>
            <w:rFonts w:ascii="Arial Narrow" w:hAnsi="Arial Narrow" w:cs="Arial"/>
            <w:i/>
            <w:lang w:eastAsia="zh-CN"/>
            <w:rPrChange w:id="115" w:author="Laurieth Karina Palomino Florez" w:date="2025-10-20T17:13:00Z">
              <w:rPr>
                <w:rFonts w:cs="Arial"/>
                <w:i/>
                <w:lang w:eastAsia="zh-CN"/>
              </w:rPr>
            </w:rPrChange>
          </w:rPr>
          <w:t>Ceroxylon</w:t>
        </w:r>
        <w:proofErr w:type="spellEnd"/>
        <w:r w:rsidRPr="00B407C3">
          <w:rPr>
            <w:rFonts w:ascii="Arial Narrow" w:hAnsi="Arial Narrow" w:cs="Arial"/>
            <w:i/>
            <w:lang w:eastAsia="zh-CN"/>
            <w:rPrChange w:id="116" w:author="Laurieth Karina Palomino Florez" w:date="2025-10-20T17:13:00Z">
              <w:rPr>
                <w:rFonts w:cs="Arial"/>
                <w:i/>
                <w:lang w:eastAsia="zh-CN"/>
              </w:rPr>
            </w:rPrChange>
          </w:rPr>
          <w:t xml:space="preserve"> </w:t>
        </w:r>
        <w:proofErr w:type="spellStart"/>
        <w:r w:rsidRPr="00B407C3">
          <w:rPr>
            <w:rFonts w:ascii="Arial Narrow" w:hAnsi="Arial Narrow" w:cs="Arial"/>
            <w:i/>
            <w:lang w:eastAsia="zh-CN"/>
            <w:rPrChange w:id="117" w:author="Laurieth Karina Palomino Florez" w:date="2025-10-20T17:13:00Z">
              <w:rPr>
                <w:rFonts w:cs="Arial"/>
                <w:i/>
                <w:lang w:eastAsia="zh-CN"/>
              </w:rPr>
            </w:rPrChange>
          </w:rPr>
          <w:t>quindiuense</w:t>
        </w:r>
        <w:proofErr w:type="spellEnd"/>
        <w:r w:rsidRPr="00B407C3">
          <w:rPr>
            <w:rFonts w:ascii="Arial Narrow" w:hAnsi="Arial Narrow" w:cs="Arial"/>
            <w:lang w:eastAsia="zh-CN"/>
            <w:rPrChange w:id="118" w:author="Laurieth Karina Palomino Florez" w:date="2025-10-20T17:13:00Z">
              <w:rPr>
                <w:rFonts w:cs="Arial"/>
                <w:lang w:eastAsia="zh-CN"/>
              </w:rPr>
            </w:rPrChange>
          </w:rPr>
          <w:t>), árbol nacional. </w:t>
        </w:r>
      </w:ins>
    </w:p>
    <w:p w14:paraId="0CBFDB0D" w14:textId="77777777" w:rsidR="00B407C3" w:rsidRPr="00B407C3" w:rsidRDefault="00B407C3">
      <w:pPr>
        <w:jc w:val="both"/>
        <w:rPr>
          <w:ins w:id="119" w:author="Laurieth Karina Palomino Florez" w:date="2025-10-20T17:12:00Z"/>
          <w:rFonts w:ascii="Arial Narrow" w:hAnsi="Arial Narrow" w:cs="Arial"/>
          <w:lang w:eastAsia="zh-CN"/>
          <w:rPrChange w:id="120" w:author="Laurieth Karina Palomino Florez" w:date="2025-10-20T17:13:00Z">
            <w:rPr>
              <w:ins w:id="121" w:author="Laurieth Karina Palomino Florez" w:date="2025-10-20T17:12:00Z"/>
              <w:rFonts w:cs="Arial"/>
              <w:lang w:eastAsia="zh-CN"/>
            </w:rPr>
          </w:rPrChange>
        </w:rPr>
        <w:pPrChange w:id="122" w:author="Laurieth Karina Palomino Florez" w:date="2025-10-20T17:13:00Z">
          <w:pPr/>
        </w:pPrChange>
      </w:pPr>
    </w:p>
    <w:p w14:paraId="37432CCF" w14:textId="77777777" w:rsidR="00B407C3" w:rsidRPr="00B407C3" w:rsidRDefault="00B407C3">
      <w:pPr>
        <w:jc w:val="both"/>
        <w:textAlignment w:val="baseline"/>
        <w:rPr>
          <w:ins w:id="123" w:author="Laurieth Karina Palomino Florez" w:date="2025-10-20T17:12:00Z"/>
          <w:rFonts w:ascii="Arial Narrow" w:hAnsi="Arial Narrow" w:cs="Arial"/>
          <w:lang w:eastAsia="zh-CN"/>
          <w:rPrChange w:id="124" w:author="Laurieth Karina Palomino Florez" w:date="2025-10-20T17:13:00Z">
            <w:rPr>
              <w:ins w:id="125" w:author="Laurieth Karina Palomino Florez" w:date="2025-10-20T17:12:00Z"/>
              <w:rFonts w:cs="Arial"/>
              <w:lang w:eastAsia="zh-CN"/>
            </w:rPr>
          </w:rPrChange>
        </w:rPr>
        <w:pPrChange w:id="126" w:author="Laurieth Karina Palomino Florez" w:date="2025-10-20T17:13:00Z">
          <w:pPr>
            <w:textAlignment w:val="baseline"/>
          </w:pPr>
        </w:pPrChange>
      </w:pPr>
      <w:ins w:id="127" w:author="Laurieth Karina Palomino Florez" w:date="2025-10-20T17:12:00Z">
        <w:r w:rsidRPr="00B407C3">
          <w:rPr>
            <w:rFonts w:ascii="Arial Narrow" w:hAnsi="Arial Narrow" w:cs="Arial"/>
            <w:lang w:eastAsia="zh-CN"/>
            <w:rPrChange w:id="128" w:author="Laurieth Karina Palomino Florez" w:date="2025-10-20T17:13:00Z">
              <w:rPr>
                <w:rFonts w:cs="Arial"/>
                <w:lang w:eastAsia="zh-CN"/>
              </w:rPr>
            </w:rPrChange>
          </w:rPr>
          <w:t xml:space="preserve">El aumento de los cultivos de aguacate y sus actividades conexas en la región también se ha traducido en el aumento de conflictos socioambientales en torno al acceso al agua. El agua es un factor determinante para el sector agroalimentario: aguas de riego con alto contenido de sales y compuestos tóxicos, como plaguicidas o metales pesados, ponen en riesgo la inocuidad del producto, la salud de las personas y los animales, y el normal desarrollo de los cultivos </w:t>
        </w:r>
      </w:ins>
      <w:customXmlInsRangeStart w:id="129" w:author="Laurieth Karina Palomino Florez" w:date="2025-10-20T17:12:00Z"/>
      <w:sdt>
        <w:sdtPr>
          <w:rPr>
            <w:rFonts w:ascii="Arial Narrow" w:hAnsi="Arial Narrow" w:cs="Arial"/>
            <w:lang w:eastAsia="zh-CN"/>
          </w:rPr>
          <w:id w:val="-2091842144"/>
          <w:citation/>
        </w:sdtPr>
        <w:sdtEndPr/>
        <w:sdtContent>
          <w:customXmlInsRangeEnd w:id="129"/>
          <w:ins w:id="130" w:author="Laurieth Karina Palomino Florez" w:date="2025-10-20T17:12:00Z">
            <w:r w:rsidRPr="00B407C3">
              <w:rPr>
                <w:rFonts w:ascii="Arial Narrow" w:hAnsi="Arial Narrow" w:cs="Arial"/>
                <w:lang w:eastAsia="zh-CN"/>
                <w:rPrChange w:id="131" w:author="Laurieth Karina Palomino Florez" w:date="2025-10-20T17:13:00Z">
                  <w:rPr>
                    <w:rFonts w:cs="Arial"/>
                    <w:lang w:eastAsia="zh-CN"/>
                  </w:rPr>
                </w:rPrChange>
              </w:rPr>
              <w:fldChar w:fldCharType="begin"/>
            </w:r>
            <w:r w:rsidRPr="00B407C3">
              <w:rPr>
                <w:rFonts w:ascii="Arial Narrow" w:hAnsi="Arial Narrow" w:cs="Arial"/>
                <w:lang w:val="es-MX" w:eastAsia="zh-CN"/>
                <w:rPrChange w:id="132" w:author="Laurieth Karina Palomino Florez" w:date="2025-10-20T17:13:00Z">
                  <w:rPr>
                    <w:rFonts w:cs="Arial"/>
                    <w:lang w:val="es-MX" w:eastAsia="zh-CN"/>
                  </w:rPr>
                </w:rPrChange>
              </w:rPr>
              <w:instrText xml:space="preserve">CITATION Uni18 \l 2058 </w:instrText>
            </w:r>
            <w:r w:rsidRPr="00B407C3">
              <w:rPr>
                <w:rFonts w:ascii="Arial Narrow" w:hAnsi="Arial Narrow" w:cs="Arial"/>
                <w:lang w:eastAsia="zh-CN"/>
                <w:rPrChange w:id="133" w:author="Laurieth Karina Palomino Florez" w:date="2025-10-20T17:13:00Z">
                  <w:rPr>
                    <w:rFonts w:cs="Arial"/>
                    <w:lang w:eastAsia="zh-CN"/>
                  </w:rPr>
                </w:rPrChange>
              </w:rPr>
              <w:fldChar w:fldCharType="separate"/>
            </w:r>
            <w:r w:rsidRPr="00B407C3">
              <w:rPr>
                <w:rFonts w:ascii="Arial Narrow" w:hAnsi="Arial Narrow" w:cs="Arial"/>
                <w:noProof/>
                <w:lang w:val="es-MX" w:eastAsia="zh-CN"/>
                <w:rPrChange w:id="134" w:author="Laurieth Karina Palomino Florez" w:date="2025-10-20T17:13:00Z">
                  <w:rPr>
                    <w:rFonts w:cs="Arial"/>
                    <w:noProof/>
                    <w:lang w:val="es-MX" w:eastAsia="zh-CN"/>
                  </w:rPr>
                </w:rPrChange>
              </w:rPr>
              <w:t>(Unidad de Planificación Rural Agropecuaria - UPRA, 2018)</w:t>
            </w:r>
            <w:r w:rsidRPr="00B407C3">
              <w:rPr>
                <w:rFonts w:ascii="Arial Narrow" w:hAnsi="Arial Narrow" w:cs="Arial"/>
                <w:lang w:eastAsia="zh-CN"/>
                <w:rPrChange w:id="135" w:author="Laurieth Karina Palomino Florez" w:date="2025-10-20T17:13:00Z">
                  <w:rPr>
                    <w:rFonts w:cs="Arial"/>
                    <w:lang w:eastAsia="zh-CN"/>
                  </w:rPr>
                </w:rPrChange>
              </w:rPr>
              <w:fldChar w:fldCharType="end"/>
            </w:r>
          </w:ins>
          <w:customXmlInsRangeStart w:id="136" w:author="Laurieth Karina Palomino Florez" w:date="2025-10-20T17:12:00Z"/>
        </w:sdtContent>
      </w:sdt>
      <w:customXmlInsRangeEnd w:id="136"/>
      <w:ins w:id="137" w:author="Laurieth Karina Palomino Florez" w:date="2025-10-20T17:12:00Z">
        <w:r w:rsidRPr="00B407C3">
          <w:rPr>
            <w:rFonts w:ascii="Arial Narrow" w:hAnsi="Arial Narrow" w:cs="Arial"/>
            <w:lang w:eastAsia="zh-CN"/>
            <w:rPrChange w:id="138" w:author="Laurieth Karina Palomino Florez" w:date="2025-10-20T17:13:00Z">
              <w:rPr>
                <w:rFonts w:cs="Arial"/>
                <w:lang w:eastAsia="zh-CN"/>
              </w:rPr>
            </w:rPrChange>
          </w:rPr>
          <w:t xml:space="preserve">. De acuerdo con el Estudio Nacional del Agua a corte 2022, el sector agricultura y </w:t>
        </w:r>
        <w:proofErr w:type="spellStart"/>
        <w:r w:rsidRPr="00B407C3">
          <w:rPr>
            <w:rFonts w:ascii="Arial Narrow" w:hAnsi="Arial Narrow" w:cs="Arial"/>
            <w:lang w:eastAsia="zh-CN"/>
            <w:rPrChange w:id="139" w:author="Laurieth Karina Palomino Florez" w:date="2025-10-20T17:13:00Z">
              <w:rPr>
                <w:rFonts w:cs="Arial"/>
                <w:lang w:eastAsia="zh-CN"/>
              </w:rPr>
            </w:rPrChange>
          </w:rPr>
          <w:t>poscosecha</w:t>
        </w:r>
        <w:proofErr w:type="spellEnd"/>
        <w:r w:rsidRPr="00B407C3">
          <w:rPr>
            <w:rFonts w:ascii="Arial Narrow" w:hAnsi="Arial Narrow" w:cs="Arial"/>
            <w:lang w:eastAsia="zh-CN"/>
            <w:rPrChange w:id="140" w:author="Laurieth Karina Palomino Florez" w:date="2025-10-20T17:13:00Z">
              <w:rPr>
                <w:rFonts w:cs="Arial"/>
                <w:lang w:eastAsia="zh-CN"/>
              </w:rPr>
            </w:rPrChange>
          </w:rPr>
          <w:t xml:space="preserve"> es el que tiene la mayor demanda de recurso hídrico con un consumo anual de 13.985 de millones de m</w:t>
        </w:r>
        <w:r w:rsidRPr="00B407C3">
          <w:rPr>
            <w:rFonts w:ascii="Arial Narrow" w:hAnsi="Arial Narrow" w:cs="Arial"/>
            <w:vertAlign w:val="superscript"/>
            <w:lang w:eastAsia="zh-CN"/>
            <w:rPrChange w:id="141" w:author="Laurieth Karina Palomino Florez" w:date="2025-10-20T17:13:00Z">
              <w:rPr>
                <w:rFonts w:cs="Arial"/>
                <w:vertAlign w:val="superscript"/>
                <w:lang w:eastAsia="zh-CN"/>
              </w:rPr>
            </w:rPrChange>
          </w:rPr>
          <w:t>3</w:t>
        </w:r>
        <w:r w:rsidRPr="00B407C3">
          <w:rPr>
            <w:rFonts w:ascii="Arial Narrow" w:hAnsi="Arial Narrow" w:cs="Arial"/>
            <w:lang w:eastAsia="zh-CN"/>
            <w:rPrChange w:id="142" w:author="Laurieth Karina Palomino Florez" w:date="2025-10-20T17:13:00Z">
              <w:rPr>
                <w:rFonts w:cs="Arial"/>
                <w:lang w:eastAsia="zh-CN"/>
              </w:rPr>
            </w:rPrChange>
          </w:rPr>
          <w:t>, lo que corresponde al 12,9% del consumo sectorial del país</w:t>
        </w:r>
      </w:ins>
      <w:customXmlInsRangeStart w:id="143" w:author="Laurieth Karina Palomino Florez" w:date="2025-10-20T17:12:00Z"/>
      <w:sdt>
        <w:sdtPr>
          <w:rPr>
            <w:rFonts w:ascii="Arial Narrow" w:hAnsi="Arial Narrow" w:cs="Arial"/>
            <w:lang w:eastAsia="zh-CN"/>
          </w:rPr>
          <w:id w:val="2938031"/>
          <w:citation/>
        </w:sdtPr>
        <w:sdtEndPr/>
        <w:sdtContent>
          <w:customXmlInsRangeEnd w:id="143"/>
          <w:ins w:id="144" w:author="Laurieth Karina Palomino Florez" w:date="2025-10-20T17:12:00Z">
            <w:r w:rsidRPr="00B407C3">
              <w:rPr>
                <w:rFonts w:ascii="Arial Narrow" w:hAnsi="Arial Narrow" w:cs="Arial"/>
                <w:lang w:eastAsia="zh-CN"/>
                <w:rPrChange w:id="145" w:author="Laurieth Karina Palomino Florez" w:date="2025-10-20T17:13:00Z">
                  <w:rPr>
                    <w:rFonts w:cs="Arial"/>
                    <w:lang w:eastAsia="zh-CN"/>
                  </w:rPr>
                </w:rPrChange>
              </w:rPr>
              <w:fldChar w:fldCharType="begin"/>
            </w:r>
            <w:r w:rsidRPr="00B407C3">
              <w:rPr>
                <w:rFonts w:ascii="Arial Narrow" w:hAnsi="Arial Narrow" w:cs="Arial"/>
                <w:lang w:val="es-MX" w:eastAsia="zh-CN"/>
                <w:rPrChange w:id="146" w:author="Laurieth Karina Palomino Florez" w:date="2025-10-20T17:13:00Z">
                  <w:rPr>
                    <w:rFonts w:cs="Arial"/>
                    <w:lang w:val="es-MX" w:eastAsia="zh-CN"/>
                  </w:rPr>
                </w:rPrChange>
              </w:rPr>
              <w:instrText xml:space="preserve"> CITATION Ide23 \l 2058 </w:instrText>
            </w:r>
            <w:r w:rsidRPr="00B407C3">
              <w:rPr>
                <w:rFonts w:ascii="Arial Narrow" w:hAnsi="Arial Narrow" w:cs="Arial"/>
                <w:lang w:eastAsia="zh-CN"/>
                <w:rPrChange w:id="147" w:author="Laurieth Karina Palomino Florez" w:date="2025-10-20T17:13:00Z">
                  <w:rPr>
                    <w:rFonts w:cs="Arial"/>
                    <w:lang w:eastAsia="zh-CN"/>
                  </w:rPr>
                </w:rPrChange>
              </w:rPr>
              <w:fldChar w:fldCharType="separate"/>
            </w:r>
            <w:r w:rsidRPr="00B407C3">
              <w:rPr>
                <w:rFonts w:ascii="Arial Narrow" w:hAnsi="Arial Narrow" w:cs="Arial"/>
                <w:noProof/>
                <w:lang w:val="es-MX" w:eastAsia="zh-CN"/>
                <w:rPrChange w:id="148" w:author="Laurieth Karina Palomino Florez" w:date="2025-10-20T17:13:00Z">
                  <w:rPr>
                    <w:rFonts w:cs="Arial"/>
                    <w:noProof/>
                    <w:lang w:val="es-MX" w:eastAsia="zh-CN"/>
                  </w:rPr>
                </w:rPrChange>
              </w:rPr>
              <w:t xml:space="preserve"> (Ideam, 2023)</w:t>
            </w:r>
            <w:r w:rsidRPr="00B407C3">
              <w:rPr>
                <w:rFonts w:ascii="Arial Narrow" w:hAnsi="Arial Narrow" w:cs="Arial"/>
                <w:lang w:eastAsia="zh-CN"/>
                <w:rPrChange w:id="149" w:author="Laurieth Karina Palomino Florez" w:date="2025-10-20T17:13:00Z">
                  <w:rPr>
                    <w:rFonts w:cs="Arial"/>
                    <w:lang w:eastAsia="zh-CN"/>
                  </w:rPr>
                </w:rPrChange>
              </w:rPr>
              <w:fldChar w:fldCharType="end"/>
            </w:r>
          </w:ins>
          <w:customXmlInsRangeStart w:id="150" w:author="Laurieth Karina Palomino Florez" w:date="2025-10-20T17:12:00Z"/>
        </w:sdtContent>
      </w:sdt>
      <w:customXmlInsRangeEnd w:id="150"/>
      <w:ins w:id="151" w:author="Laurieth Karina Palomino Florez" w:date="2025-10-20T17:12:00Z">
        <w:r w:rsidRPr="00B407C3">
          <w:rPr>
            <w:rFonts w:ascii="Arial Narrow" w:hAnsi="Arial Narrow" w:cs="Arial"/>
            <w:lang w:eastAsia="zh-CN"/>
            <w:rPrChange w:id="152" w:author="Laurieth Karina Palomino Florez" w:date="2025-10-20T17:13:00Z">
              <w:rPr>
                <w:rFonts w:cs="Arial"/>
                <w:lang w:eastAsia="zh-CN"/>
              </w:rPr>
            </w:rPrChange>
          </w:rPr>
          <w:t xml:space="preserve">. </w:t>
        </w:r>
      </w:ins>
    </w:p>
    <w:p w14:paraId="271AC5AF" w14:textId="77777777" w:rsidR="00B407C3" w:rsidRPr="00B407C3" w:rsidRDefault="00B407C3">
      <w:pPr>
        <w:jc w:val="both"/>
        <w:textAlignment w:val="baseline"/>
        <w:rPr>
          <w:ins w:id="153" w:author="Laurieth Karina Palomino Florez" w:date="2025-10-20T17:12:00Z"/>
          <w:rFonts w:ascii="Arial Narrow" w:hAnsi="Arial Narrow" w:cs="Arial"/>
          <w:lang w:eastAsia="zh-CN"/>
          <w:rPrChange w:id="154" w:author="Laurieth Karina Palomino Florez" w:date="2025-10-20T17:13:00Z">
            <w:rPr>
              <w:ins w:id="155" w:author="Laurieth Karina Palomino Florez" w:date="2025-10-20T17:12:00Z"/>
              <w:rFonts w:cs="Arial"/>
              <w:lang w:eastAsia="zh-CN"/>
            </w:rPr>
          </w:rPrChange>
        </w:rPr>
        <w:pPrChange w:id="156" w:author="Laurieth Karina Palomino Florez" w:date="2025-10-20T17:13:00Z">
          <w:pPr>
            <w:textAlignment w:val="baseline"/>
          </w:pPr>
        </w:pPrChange>
      </w:pPr>
    </w:p>
    <w:p w14:paraId="491EA52A" w14:textId="77777777" w:rsidR="00B407C3" w:rsidRPr="00B407C3" w:rsidRDefault="00B407C3">
      <w:pPr>
        <w:jc w:val="both"/>
        <w:textAlignment w:val="baseline"/>
        <w:rPr>
          <w:ins w:id="157" w:author="Laurieth Karina Palomino Florez" w:date="2025-10-20T17:12:00Z"/>
          <w:rFonts w:ascii="Arial Narrow" w:hAnsi="Arial Narrow" w:cs="Arial"/>
          <w:lang w:eastAsia="zh-CN"/>
          <w:rPrChange w:id="158" w:author="Laurieth Karina Palomino Florez" w:date="2025-10-20T17:13:00Z">
            <w:rPr>
              <w:ins w:id="159" w:author="Laurieth Karina Palomino Florez" w:date="2025-10-20T17:12:00Z"/>
              <w:rFonts w:cs="Arial"/>
              <w:lang w:eastAsia="zh-CN"/>
            </w:rPr>
          </w:rPrChange>
        </w:rPr>
        <w:pPrChange w:id="160" w:author="Laurieth Karina Palomino Florez" w:date="2025-10-20T17:13:00Z">
          <w:pPr>
            <w:textAlignment w:val="baseline"/>
          </w:pPr>
        </w:pPrChange>
      </w:pPr>
      <w:ins w:id="161" w:author="Laurieth Karina Palomino Florez" w:date="2025-10-20T17:12:00Z">
        <w:r w:rsidRPr="00B407C3">
          <w:rPr>
            <w:rFonts w:ascii="Arial Narrow" w:hAnsi="Arial Narrow" w:cs="Arial"/>
            <w:lang w:eastAsia="zh-CN"/>
            <w:rPrChange w:id="162" w:author="Laurieth Karina Palomino Florez" w:date="2025-10-20T17:13:00Z">
              <w:rPr>
                <w:rFonts w:cs="Arial"/>
                <w:lang w:eastAsia="zh-CN"/>
              </w:rPr>
            </w:rPrChange>
          </w:rPr>
          <w:t xml:space="preserve">Considerando además que el mismo estudio presenta también las proyecciones para demanda hídrica estimada en los principales cultivos permanentes, indicando que se proyecta un crecimiento muy pronunciado para los cultivos de aguacate con un aumento de un 182% en su demanda, proyección </w:t>
        </w:r>
        <w:r w:rsidRPr="00B407C3">
          <w:rPr>
            <w:rFonts w:ascii="Arial Narrow" w:hAnsi="Arial Narrow" w:cs="Arial"/>
            <w:lang w:eastAsia="zh-CN"/>
            <w:rPrChange w:id="163" w:author="Laurieth Karina Palomino Florez" w:date="2025-10-20T17:13:00Z">
              <w:rPr>
                <w:rFonts w:cs="Arial"/>
                <w:lang w:eastAsia="zh-CN"/>
              </w:rPr>
            </w:rPrChange>
          </w:rPr>
          <w:lastRenderedPageBreak/>
          <w:t>realizada con base de las áreas proyectadas de cultivo, esperando para el año 2040 una demanda hídrica anual de 222 millones de m</w:t>
        </w:r>
        <w:r w:rsidRPr="00B407C3">
          <w:rPr>
            <w:rFonts w:ascii="Arial Narrow" w:hAnsi="Arial Narrow" w:cs="Arial"/>
            <w:vertAlign w:val="superscript"/>
            <w:lang w:eastAsia="zh-CN"/>
            <w:rPrChange w:id="164" w:author="Laurieth Karina Palomino Florez" w:date="2025-10-20T17:13:00Z">
              <w:rPr>
                <w:rFonts w:cs="Arial"/>
                <w:vertAlign w:val="superscript"/>
                <w:lang w:eastAsia="zh-CN"/>
              </w:rPr>
            </w:rPrChange>
          </w:rPr>
          <w:t>3</w:t>
        </w:r>
        <w:r w:rsidRPr="00B407C3">
          <w:rPr>
            <w:rFonts w:ascii="Arial Narrow" w:hAnsi="Arial Narrow" w:cs="Arial"/>
            <w:lang w:eastAsia="zh-CN"/>
            <w:rPrChange w:id="165" w:author="Laurieth Karina Palomino Florez" w:date="2025-10-20T17:13:00Z">
              <w:rPr>
                <w:rFonts w:cs="Arial"/>
                <w:lang w:eastAsia="zh-CN"/>
              </w:rPr>
            </w:rPrChange>
          </w:rPr>
          <w:t>.</w:t>
        </w:r>
      </w:ins>
      <w:customXmlInsRangeStart w:id="166" w:author="Laurieth Karina Palomino Florez" w:date="2025-10-20T17:12:00Z"/>
      <w:sdt>
        <w:sdtPr>
          <w:rPr>
            <w:rFonts w:ascii="Arial Narrow" w:hAnsi="Arial Narrow" w:cs="Arial"/>
            <w:lang w:eastAsia="zh-CN"/>
          </w:rPr>
          <w:id w:val="1473644250"/>
        </w:sdtPr>
        <w:sdtEndPr/>
        <w:sdtContent>
          <w:customXmlInsRangeEnd w:id="166"/>
          <w:ins w:id="167" w:author="Laurieth Karina Palomino Florez" w:date="2025-10-20T17:12:00Z">
            <w:r w:rsidRPr="00B407C3">
              <w:rPr>
                <w:rFonts w:ascii="Arial Narrow" w:hAnsi="Arial Narrow" w:cs="Arial"/>
                <w:lang w:eastAsia="zh-CN"/>
                <w:rPrChange w:id="168" w:author="Laurieth Karina Palomino Florez" w:date="2025-10-20T17:13:00Z">
                  <w:rPr>
                    <w:rFonts w:cs="Arial"/>
                    <w:lang w:eastAsia="zh-CN"/>
                  </w:rPr>
                </w:rPrChange>
              </w:rPr>
              <w:fldChar w:fldCharType="begin"/>
            </w:r>
            <w:r w:rsidRPr="00B407C3">
              <w:rPr>
                <w:rFonts w:ascii="Arial Narrow" w:hAnsi="Arial Narrow" w:cs="Arial"/>
                <w:lang w:val="es-MX" w:eastAsia="zh-CN"/>
                <w:rPrChange w:id="169" w:author="Laurieth Karina Palomino Florez" w:date="2025-10-20T17:13:00Z">
                  <w:rPr>
                    <w:rFonts w:cs="Arial"/>
                    <w:lang w:val="es-MX" w:eastAsia="zh-CN"/>
                  </w:rPr>
                </w:rPrChange>
              </w:rPr>
              <w:instrText xml:space="preserve"> CITATION Ide23 \l 2058 </w:instrText>
            </w:r>
            <w:r w:rsidRPr="00B407C3">
              <w:rPr>
                <w:rFonts w:ascii="Arial Narrow" w:hAnsi="Arial Narrow" w:cs="Arial"/>
                <w:lang w:eastAsia="zh-CN"/>
                <w:rPrChange w:id="170" w:author="Laurieth Karina Palomino Florez" w:date="2025-10-20T17:13:00Z">
                  <w:rPr>
                    <w:rFonts w:cs="Arial"/>
                    <w:lang w:eastAsia="zh-CN"/>
                  </w:rPr>
                </w:rPrChange>
              </w:rPr>
              <w:fldChar w:fldCharType="separate"/>
            </w:r>
            <w:r w:rsidRPr="00B407C3">
              <w:rPr>
                <w:rFonts w:ascii="Arial Narrow" w:hAnsi="Arial Narrow" w:cs="Arial"/>
                <w:noProof/>
                <w:lang w:val="es-MX" w:eastAsia="zh-CN"/>
                <w:rPrChange w:id="171" w:author="Laurieth Karina Palomino Florez" w:date="2025-10-20T17:13:00Z">
                  <w:rPr>
                    <w:rFonts w:cs="Arial"/>
                    <w:noProof/>
                    <w:lang w:val="es-MX" w:eastAsia="zh-CN"/>
                  </w:rPr>
                </w:rPrChange>
              </w:rPr>
              <w:t xml:space="preserve"> (Ideam, 2023)</w:t>
            </w:r>
            <w:r w:rsidRPr="00B407C3">
              <w:rPr>
                <w:rFonts w:ascii="Arial Narrow" w:hAnsi="Arial Narrow" w:cs="Arial"/>
                <w:lang w:eastAsia="zh-CN"/>
                <w:rPrChange w:id="172" w:author="Laurieth Karina Palomino Florez" w:date="2025-10-20T17:13:00Z">
                  <w:rPr>
                    <w:rFonts w:cs="Arial"/>
                    <w:lang w:eastAsia="zh-CN"/>
                  </w:rPr>
                </w:rPrChange>
              </w:rPr>
              <w:fldChar w:fldCharType="end"/>
            </w:r>
          </w:ins>
          <w:customXmlInsRangeStart w:id="173" w:author="Laurieth Karina Palomino Florez" w:date="2025-10-20T17:12:00Z"/>
        </w:sdtContent>
      </w:sdt>
      <w:customXmlInsRangeEnd w:id="173"/>
      <w:ins w:id="174" w:author="Laurieth Karina Palomino Florez" w:date="2025-10-20T17:12:00Z">
        <w:r w:rsidRPr="00B407C3">
          <w:rPr>
            <w:rFonts w:ascii="Arial Narrow" w:hAnsi="Arial Narrow" w:cs="Arial"/>
            <w:lang w:eastAsia="zh-CN"/>
            <w:rPrChange w:id="175" w:author="Laurieth Karina Palomino Florez" w:date="2025-10-20T17:13:00Z">
              <w:rPr>
                <w:rFonts w:cs="Arial"/>
                <w:lang w:eastAsia="zh-CN"/>
              </w:rPr>
            </w:rPrChange>
          </w:rPr>
          <w:t>.</w:t>
        </w:r>
      </w:ins>
    </w:p>
    <w:p w14:paraId="37B306E3" w14:textId="77777777" w:rsidR="00B407C3" w:rsidRPr="00B407C3" w:rsidRDefault="00B407C3">
      <w:pPr>
        <w:jc w:val="both"/>
        <w:textAlignment w:val="baseline"/>
        <w:rPr>
          <w:ins w:id="176" w:author="Laurieth Karina Palomino Florez" w:date="2025-10-20T17:12:00Z"/>
          <w:rFonts w:ascii="Arial Narrow" w:hAnsi="Arial Narrow" w:cs="Arial"/>
          <w:lang w:eastAsia="zh-CN"/>
          <w:rPrChange w:id="177" w:author="Laurieth Karina Palomino Florez" w:date="2025-10-20T17:13:00Z">
            <w:rPr>
              <w:ins w:id="178" w:author="Laurieth Karina Palomino Florez" w:date="2025-10-20T17:12:00Z"/>
              <w:rFonts w:cs="Arial"/>
              <w:lang w:eastAsia="zh-CN"/>
            </w:rPr>
          </w:rPrChange>
        </w:rPr>
        <w:pPrChange w:id="179" w:author="Laurieth Karina Palomino Florez" w:date="2025-10-20T17:13:00Z">
          <w:pPr>
            <w:textAlignment w:val="baseline"/>
          </w:pPr>
        </w:pPrChange>
      </w:pPr>
      <w:ins w:id="180" w:author="Laurieth Karina Palomino Florez" w:date="2025-10-20T17:12:00Z">
        <w:r w:rsidRPr="00B407C3">
          <w:rPr>
            <w:rFonts w:ascii="Arial Narrow" w:hAnsi="Arial Narrow" w:cs="Arial"/>
            <w:lang w:eastAsia="zh-CN"/>
            <w:rPrChange w:id="181" w:author="Laurieth Karina Palomino Florez" w:date="2025-10-20T17:13:00Z">
              <w:rPr>
                <w:rFonts w:cs="Arial"/>
                <w:lang w:eastAsia="zh-CN"/>
              </w:rPr>
            </w:rPrChange>
          </w:rPr>
          <w:t xml:space="preserve"> </w:t>
        </w:r>
      </w:ins>
    </w:p>
    <w:p w14:paraId="6A1C0901" w14:textId="018BFC55" w:rsidR="00B407C3" w:rsidRDefault="00B407C3">
      <w:pPr>
        <w:jc w:val="both"/>
        <w:rPr>
          <w:rFonts w:ascii="Arial Narrow" w:hAnsi="Arial Narrow" w:cs="Arial"/>
        </w:rPr>
        <w:pPrChange w:id="182" w:author="Laurieth Karina Palomino Florez" w:date="2025-10-20T17:13:00Z">
          <w:pPr/>
        </w:pPrChange>
      </w:pPr>
      <w:ins w:id="183" w:author="Laurieth Karina Palomino Florez" w:date="2025-10-20T17:12:00Z">
        <w:r w:rsidRPr="00B407C3">
          <w:rPr>
            <w:rFonts w:ascii="Arial Narrow" w:hAnsi="Arial Narrow" w:cs="Arial"/>
            <w:rPrChange w:id="184" w:author="Laurieth Karina Palomino Florez" w:date="2025-10-20T17:13:00Z">
              <w:rPr>
                <w:rFonts w:cs="Arial"/>
              </w:rPr>
            </w:rPrChange>
          </w:rPr>
          <w:t xml:space="preserve">De igual manera, durante la construcción de estos lineamientos, las organizaciones locales y procesos ambientales manifestaron su preocupación por la ubicación de cultivos de aguacate en áreas de importancia para la regulación del recurso hídrico y los impactos que puede generar el uso de agroquímicos en la calidad del agua, al igual que la posibilidad de que se prioricen las concesiones para los cultivos y se disminuya la disponibilidad de agua para el consumo humano. </w:t>
        </w:r>
      </w:ins>
    </w:p>
    <w:p w14:paraId="725C0BB6" w14:textId="77777777" w:rsidR="000B0935" w:rsidRPr="00B407C3" w:rsidRDefault="000B0935" w:rsidP="000B0935">
      <w:pPr>
        <w:jc w:val="both"/>
        <w:rPr>
          <w:ins w:id="185" w:author="Laurieth Karina Palomino Florez" w:date="2025-10-20T17:12:00Z"/>
          <w:rFonts w:ascii="Arial Narrow" w:hAnsi="Arial Narrow" w:cs="Arial"/>
          <w:rPrChange w:id="186" w:author="Laurieth Karina Palomino Florez" w:date="2025-10-20T17:13:00Z">
            <w:rPr>
              <w:ins w:id="187" w:author="Laurieth Karina Palomino Florez" w:date="2025-10-20T17:12:00Z"/>
              <w:rFonts w:cs="Arial"/>
            </w:rPr>
          </w:rPrChange>
        </w:rPr>
      </w:pPr>
    </w:p>
    <w:p w14:paraId="509263B3" w14:textId="77777777" w:rsidR="00B407C3" w:rsidRDefault="00B407C3" w:rsidP="00B407C3">
      <w:pPr>
        <w:jc w:val="both"/>
        <w:rPr>
          <w:ins w:id="188" w:author="Laurieth Karina Palomino Florez" w:date="2025-10-20T17:15:00Z"/>
          <w:rFonts w:ascii="Arial Narrow" w:hAnsi="Arial Narrow" w:cs="Arial"/>
        </w:rPr>
      </w:pPr>
      <w:ins w:id="189" w:author="Laurieth Karina Palomino Florez" w:date="2025-10-20T17:12:00Z">
        <w:r w:rsidRPr="00B407C3">
          <w:rPr>
            <w:rFonts w:ascii="Arial Narrow" w:hAnsi="Arial Narrow" w:cs="Arial"/>
            <w:rPrChange w:id="190" w:author="Laurieth Karina Palomino Florez" w:date="2025-10-20T17:13:00Z">
              <w:rPr>
                <w:rFonts w:cs="Arial"/>
              </w:rPr>
            </w:rPrChange>
          </w:rPr>
          <w:t xml:space="preserve">Estos conflictos socioambientales se constituyen en retos para las Autoridades Ambientales Territoriales quienes de acuerdo con las competencias otorgadas por la Ley 99 de 1993, son las máximas autoridades ambientales en su jurisdicción y las administradoras de los recursos naturales, quienes cuentan con competencias para el control y vigilancia, junto con la ejecución de las políticas nacionales para el desarrollo sostenible. </w:t>
        </w:r>
      </w:ins>
    </w:p>
    <w:p w14:paraId="5F54BBCB" w14:textId="77777777" w:rsidR="00C048A9" w:rsidRPr="00B407C3" w:rsidRDefault="00C048A9">
      <w:pPr>
        <w:jc w:val="both"/>
        <w:rPr>
          <w:ins w:id="191" w:author="Laurieth Karina Palomino Florez" w:date="2025-10-20T17:12:00Z"/>
          <w:rFonts w:ascii="Arial Narrow" w:hAnsi="Arial Narrow" w:cs="Arial"/>
          <w:rPrChange w:id="192" w:author="Laurieth Karina Palomino Florez" w:date="2025-10-20T17:13:00Z">
            <w:rPr>
              <w:ins w:id="193" w:author="Laurieth Karina Palomino Florez" w:date="2025-10-20T17:12:00Z"/>
              <w:rFonts w:cs="Arial"/>
            </w:rPr>
          </w:rPrChange>
        </w:rPr>
        <w:pPrChange w:id="194" w:author="Laurieth Karina Palomino Florez" w:date="2025-10-20T17:13:00Z">
          <w:pPr/>
        </w:pPrChange>
      </w:pPr>
    </w:p>
    <w:p w14:paraId="1B0798EE" w14:textId="77777777" w:rsidR="00B407C3" w:rsidRDefault="00B407C3" w:rsidP="00B407C3">
      <w:pPr>
        <w:jc w:val="both"/>
        <w:rPr>
          <w:ins w:id="195" w:author="Laurieth Karina Palomino Florez" w:date="2025-10-20T17:15:00Z"/>
          <w:rFonts w:ascii="Arial Narrow" w:hAnsi="Arial Narrow" w:cs="Arial"/>
        </w:rPr>
      </w:pPr>
      <w:ins w:id="196" w:author="Laurieth Karina Palomino Florez" w:date="2025-10-20T17:12:00Z">
        <w:r w:rsidRPr="00B407C3">
          <w:rPr>
            <w:rFonts w:ascii="Arial Narrow" w:hAnsi="Arial Narrow" w:cs="Arial"/>
            <w:rPrChange w:id="197" w:author="Laurieth Karina Palomino Florez" w:date="2025-10-20T17:13:00Z">
              <w:rPr>
                <w:rFonts w:cs="Arial"/>
              </w:rPr>
            </w:rPrChange>
          </w:rPr>
          <w:t>En el establecimiento de cultivos de aguacate, las autoridad ambientales territoriales</w:t>
        </w:r>
        <w:r w:rsidRPr="00B407C3" w:rsidDel="009C1849">
          <w:rPr>
            <w:rFonts w:ascii="Arial Narrow" w:hAnsi="Arial Narrow" w:cs="Arial"/>
            <w:rPrChange w:id="198" w:author="Laurieth Karina Palomino Florez" w:date="2025-10-20T17:13:00Z">
              <w:rPr>
                <w:rFonts w:cs="Arial"/>
              </w:rPr>
            </w:rPrChange>
          </w:rPr>
          <w:t xml:space="preserve"> </w:t>
        </w:r>
        <w:r w:rsidRPr="00B407C3">
          <w:rPr>
            <w:rFonts w:ascii="Arial Narrow" w:hAnsi="Arial Narrow" w:cs="Arial"/>
            <w:rPrChange w:id="199" w:author="Laurieth Karina Palomino Florez" w:date="2025-10-20T17:13:00Z">
              <w:rPr>
                <w:rFonts w:cs="Arial"/>
              </w:rPr>
            </w:rPrChange>
          </w:rPr>
          <w:t xml:space="preserve">tienen participación en el marco de sus competencias, en el otorgamiento de permisos, concesiones y licencias para el uso de los recursos naturales que puedan ser requeridos en el funcionamientos de los cultivos e infraestructura conexa, todo a fin de garantizar el uso adecuado de los recursos naturales y el desarrollo sostenible, y en caso de no dar cumplimiento a la normatividad ambiental vigente, también debe generar los procesos sancionatorios. </w:t>
        </w:r>
      </w:ins>
    </w:p>
    <w:p w14:paraId="1BB9DA08" w14:textId="77777777" w:rsidR="00C048A9" w:rsidRPr="00B407C3" w:rsidRDefault="00C048A9">
      <w:pPr>
        <w:jc w:val="both"/>
        <w:rPr>
          <w:ins w:id="200" w:author="Laurieth Karina Palomino Florez" w:date="2025-10-20T17:12:00Z"/>
          <w:rFonts w:ascii="Arial Narrow" w:hAnsi="Arial Narrow" w:cs="Arial"/>
          <w:rPrChange w:id="201" w:author="Laurieth Karina Palomino Florez" w:date="2025-10-20T17:13:00Z">
            <w:rPr>
              <w:ins w:id="202" w:author="Laurieth Karina Palomino Florez" w:date="2025-10-20T17:12:00Z"/>
              <w:rFonts w:cs="Arial"/>
            </w:rPr>
          </w:rPrChange>
        </w:rPr>
        <w:pPrChange w:id="203" w:author="Laurieth Karina Palomino Florez" w:date="2025-10-20T17:13:00Z">
          <w:pPr/>
        </w:pPrChange>
      </w:pPr>
    </w:p>
    <w:p w14:paraId="0D82A035" w14:textId="77777777" w:rsidR="00B407C3" w:rsidRDefault="00B407C3" w:rsidP="00B407C3">
      <w:pPr>
        <w:jc w:val="both"/>
        <w:rPr>
          <w:ins w:id="204" w:author="Laurieth Karina Palomino Florez" w:date="2025-10-20T17:15:00Z"/>
          <w:rFonts w:ascii="Arial Narrow" w:hAnsi="Arial Narrow" w:cs="Arial"/>
        </w:rPr>
      </w:pPr>
      <w:ins w:id="205" w:author="Laurieth Karina Palomino Florez" w:date="2025-10-20T17:12:00Z">
        <w:r w:rsidRPr="00B407C3">
          <w:rPr>
            <w:rFonts w:ascii="Arial Narrow" w:hAnsi="Arial Narrow" w:cs="Arial"/>
            <w:rPrChange w:id="206" w:author="Laurieth Karina Palomino Florez" w:date="2025-10-20T17:13:00Z">
              <w:rPr>
                <w:rFonts w:cs="Arial"/>
              </w:rPr>
            </w:rPrChange>
          </w:rPr>
          <w:t xml:space="preserve">De igual manera, las autoridades ambientales territoriales tienen roles de articulación con las demás entidades territoriales para que, a través de la coordinación, educación y capacitación, se fomenten las buenas prácticas ambientales que aporten al desarrollo sostenible. </w:t>
        </w:r>
      </w:ins>
    </w:p>
    <w:p w14:paraId="6E9EA9A2" w14:textId="77777777" w:rsidR="00C048A9" w:rsidRPr="00B407C3" w:rsidRDefault="00C048A9">
      <w:pPr>
        <w:jc w:val="both"/>
        <w:rPr>
          <w:ins w:id="207" w:author="Laurieth Karina Palomino Florez" w:date="2025-10-20T17:12:00Z"/>
          <w:rFonts w:ascii="Arial Narrow" w:hAnsi="Arial Narrow" w:cs="Arial"/>
          <w:rPrChange w:id="208" w:author="Laurieth Karina Palomino Florez" w:date="2025-10-20T17:13:00Z">
            <w:rPr>
              <w:ins w:id="209" w:author="Laurieth Karina Palomino Florez" w:date="2025-10-20T17:12:00Z"/>
              <w:rFonts w:cs="Arial"/>
            </w:rPr>
          </w:rPrChange>
        </w:rPr>
        <w:pPrChange w:id="210" w:author="Laurieth Karina Palomino Florez" w:date="2025-10-20T17:13:00Z">
          <w:pPr/>
        </w:pPrChange>
      </w:pPr>
    </w:p>
    <w:p w14:paraId="6748B824" w14:textId="503A4638" w:rsidR="00B407C3" w:rsidRPr="00B407C3" w:rsidRDefault="00B407C3">
      <w:pPr>
        <w:jc w:val="both"/>
        <w:rPr>
          <w:ins w:id="211" w:author="Laurieth Karina Palomino Florez" w:date="2025-10-20T17:12:00Z"/>
          <w:rFonts w:ascii="Arial Narrow" w:hAnsi="Arial Narrow" w:cs="Arial"/>
          <w:rPrChange w:id="212" w:author="Laurieth Karina Palomino Florez" w:date="2025-10-20T17:13:00Z">
            <w:rPr>
              <w:ins w:id="213" w:author="Laurieth Karina Palomino Florez" w:date="2025-10-20T17:12:00Z"/>
              <w:rFonts w:cs="Arial"/>
            </w:rPr>
          </w:rPrChange>
        </w:rPr>
        <w:pPrChange w:id="214" w:author="Laurieth Karina Palomino Florez" w:date="2025-10-20T17:13:00Z">
          <w:pPr/>
        </w:pPrChange>
      </w:pPr>
      <w:ins w:id="215" w:author="Laurieth Karina Palomino Florez" w:date="2025-10-20T17:12:00Z">
        <w:r w:rsidRPr="00B407C3">
          <w:rPr>
            <w:rFonts w:ascii="Arial Narrow" w:hAnsi="Arial Narrow" w:cs="Arial"/>
            <w:rPrChange w:id="216" w:author="Laurieth Karina Palomino Florez" w:date="2025-10-20T17:13:00Z">
              <w:rPr>
                <w:rFonts w:cs="Arial"/>
              </w:rPr>
            </w:rPrChange>
          </w:rPr>
          <w:t>Finalmente, los lineamientos deben ser tenidos en cuenta por las autoridades ambientales territoriales en la expedición de los permisos, concesiones o licenciamiento ambiental, tanto en las fases previas y de funcionamiento del cultivo de aguacate en todas sus variedades, a fin de fortalecer la apropiada incorporación de la dimensión ambiental en los instrumentos de planificación y ordenamiento territorial para la construcción de territorios sostenibles y resilientes.</w:t>
        </w:r>
      </w:ins>
    </w:p>
    <w:p w14:paraId="7D0FDA6B" w14:textId="77777777" w:rsidR="00B407C3" w:rsidRPr="00B407C3" w:rsidRDefault="00B407C3" w:rsidP="00385AB2">
      <w:pPr>
        <w:pStyle w:val="Textoindependiente"/>
        <w:widowControl w:val="0"/>
        <w:spacing w:before="120" w:after="60"/>
        <w:ind w:right="618"/>
        <w:rPr>
          <w:rFonts w:ascii="Arial Narrow" w:hAnsi="Arial Narrow"/>
        </w:rPr>
      </w:pPr>
    </w:p>
    <w:p w14:paraId="07B8929E" w14:textId="77777777" w:rsidR="00281570" w:rsidRPr="006374A6" w:rsidRDefault="00281570" w:rsidP="00281570">
      <w:pPr>
        <w:pStyle w:val="Textoindependiente"/>
        <w:widowControl w:val="0"/>
        <w:numPr>
          <w:ilvl w:val="0"/>
          <w:numId w:val="31"/>
        </w:numPr>
        <w:spacing w:before="120" w:after="60"/>
        <w:ind w:left="714" w:right="618" w:hanging="357"/>
        <w:rPr>
          <w:rFonts w:ascii="Arial Narrow" w:hAnsi="Arial Narrow"/>
        </w:rPr>
      </w:pPr>
      <w:r w:rsidRPr="006374A6">
        <w:rPr>
          <w:rFonts w:ascii="Arial Narrow" w:hAnsi="Arial Narrow"/>
        </w:rPr>
        <w:t xml:space="preserve">¿Existe alguna norma vigente que regule </w:t>
      </w:r>
      <w:r w:rsidR="00023C4B" w:rsidRPr="006374A6">
        <w:rPr>
          <w:rFonts w:ascii="Arial Narrow" w:hAnsi="Arial Narrow"/>
        </w:rPr>
        <w:t xml:space="preserve">el </w:t>
      </w:r>
      <w:r w:rsidRPr="006374A6">
        <w:rPr>
          <w:rFonts w:ascii="Arial Narrow" w:hAnsi="Arial Narrow"/>
        </w:rPr>
        <w:t xml:space="preserve">mismo tema? </w:t>
      </w:r>
    </w:p>
    <w:p w14:paraId="4EDD69D3" w14:textId="77777777" w:rsidR="00281570" w:rsidRPr="00911EB8" w:rsidRDefault="00281570" w:rsidP="00911EB8">
      <w:pPr>
        <w:pStyle w:val="Textoindependiente"/>
        <w:widowControl w:val="0"/>
        <w:spacing w:before="120" w:after="60"/>
        <w:ind w:left="426" w:right="618" w:firstLine="283"/>
        <w:rPr>
          <w:rFonts w:ascii="Arial Narrow" w:hAnsi="Arial Narrow"/>
          <w:b/>
          <w:bCs/>
        </w:rPr>
      </w:pPr>
      <w:r w:rsidRPr="00911EB8">
        <w:rPr>
          <w:rFonts w:ascii="Arial Narrow" w:hAnsi="Arial Narrow"/>
          <w:b/>
          <w:bCs/>
        </w:rPr>
        <w:t>Si_ (pase a la pregunta 4) No</w:t>
      </w:r>
      <w:r w:rsidR="00385AB2">
        <w:rPr>
          <w:rFonts w:ascii="Arial Narrow" w:hAnsi="Arial Narrow"/>
          <w:b/>
          <w:bCs/>
        </w:rPr>
        <w:t xml:space="preserve"> X</w:t>
      </w:r>
      <w:r w:rsidRPr="00911EB8">
        <w:rPr>
          <w:rFonts w:ascii="Arial Narrow" w:hAnsi="Arial Narrow"/>
          <w:b/>
          <w:bCs/>
        </w:rPr>
        <w:t xml:space="preserve"> (pase a la pregunta 6). </w:t>
      </w:r>
    </w:p>
    <w:p w14:paraId="1F31A6DC" w14:textId="77777777" w:rsidR="00281570" w:rsidRDefault="00281570" w:rsidP="00281570">
      <w:pPr>
        <w:pStyle w:val="Textoindependiente"/>
        <w:widowControl w:val="0"/>
        <w:numPr>
          <w:ilvl w:val="0"/>
          <w:numId w:val="31"/>
        </w:numPr>
        <w:spacing w:before="120" w:after="60"/>
        <w:ind w:left="714" w:right="618" w:hanging="357"/>
        <w:rPr>
          <w:rFonts w:ascii="Arial Narrow" w:hAnsi="Arial Narrow"/>
        </w:rPr>
      </w:pPr>
      <w:r w:rsidRPr="006374A6">
        <w:rPr>
          <w:rFonts w:ascii="Arial Narrow" w:hAnsi="Arial Narrow"/>
        </w:rPr>
        <w:t xml:space="preserve">Si ya existe una norma, explique por qué resulta insuficiente. </w:t>
      </w:r>
    </w:p>
    <w:p w14:paraId="4EDB0C47" w14:textId="77777777" w:rsidR="00385AB2" w:rsidRPr="006374A6" w:rsidRDefault="00385AB2" w:rsidP="00385AB2">
      <w:pPr>
        <w:pStyle w:val="Textoindependiente"/>
        <w:widowControl w:val="0"/>
        <w:spacing w:before="120" w:after="60"/>
        <w:ind w:right="618"/>
        <w:rPr>
          <w:rFonts w:ascii="Arial Narrow" w:hAnsi="Arial Narrow"/>
        </w:rPr>
      </w:pPr>
      <w:r>
        <w:rPr>
          <w:rFonts w:ascii="Arial Narrow" w:hAnsi="Arial Narrow"/>
        </w:rPr>
        <w:t>N/A</w:t>
      </w:r>
    </w:p>
    <w:p w14:paraId="4472EF23" w14:textId="77777777" w:rsidR="00281570" w:rsidRPr="006374A6" w:rsidRDefault="00281570" w:rsidP="00281570">
      <w:pPr>
        <w:pStyle w:val="Textoindependiente"/>
        <w:widowControl w:val="0"/>
        <w:numPr>
          <w:ilvl w:val="0"/>
          <w:numId w:val="31"/>
        </w:numPr>
        <w:spacing w:before="120" w:after="60"/>
        <w:ind w:left="714" w:right="618" w:hanging="357"/>
        <w:rPr>
          <w:rFonts w:ascii="Arial Narrow" w:hAnsi="Arial Narrow"/>
        </w:rPr>
      </w:pPr>
      <w:r w:rsidRPr="006374A6">
        <w:rPr>
          <w:rFonts w:ascii="Arial Narrow" w:hAnsi="Arial Narrow"/>
        </w:rPr>
        <w:t>Si ya existe una norma que regule el mismo tema, especifique según sea el caso</w:t>
      </w:r>
      <w:r w:rsidR="00023C4B" w:rsidRPr="006374A6">
        <w:rPr>
          <w:rFonts w:ascii="Arial Narrow" w:hAnsi="Arial Narrow"/>
        </w:rPr>
        <w:t>,</w:t>
      </w:r>
      <w:r w:rsidRPr="006374A6">
        <w:rPr>
          <w:rFonts w:ascii="Arial Narrow" w:hAnsi="Arial Narrow"/>
        </w:rPr>
        <w:t xml:space="preserve"> si el proyecto</w:t>
      </w:r>
      <w:r w:rsidR="00023C4B" w:rsidRPr="006374A6">
        <w:rPr>
          <w:rFonts w:ascii="Arial Narrow" w:hAnsi="Arial Narrow"/>
        </w:rPr>
        <w:t xml:space="preserve"> normativo</w:t>
      </w:r>
      <w:r w:rsidRPr="006374A6">
        <w:rPr>
          <w:rFonts w:ascii="Arial Narrow" w:hAnsi="Arial Narrow"/>
        </w:rPr>
        <w:t xml:space="preserve">: </w:t>
      </w:r>
    </w:p>
    <w:p w14:paraId="084CE869" w14:textId="77777777" w:rsidR="00281570" w:rsidRPr="006374A6" w:rsidRDefault="00281570" w:rsidP="00911EB8">
      <w:pPr>
        <w:pStyle w:val="Textoindependiente"/>
        <w:widowControl w:val="0"/>
        <w:tabs>
          <w:tab w:val="left" w:pos="7797"/>
        </w:tabs>
        <w:spacing w:after="60"/>
        <w:ind w:left="709"/>
        <w:rPr>
          <w:rFonts w:ascii="Arial Narrow" w:hAnsi="Arial Narrow"/>
        </w:rPr>
      </w:pPr>
      <w:r w:rsidRPr="006374A6">
        <w:rPr>
          <w:rFonts w:ascii="Arial Narrow" w:hAnsi="Arial Narrow"/>
        </w:rPr>
        <w:t>5.1. Deroga_</w:t>
      </w:r>
    </w:p>
    <w:p w14:paraId="097CBDB1" w14:textId="77777777" w:rsidR="00281570" w:rsidRPr="006374A6" w:rsidRDefault="00281570" w:rsidP="00911EB8">
      <w:pPr>
        <w:pStyle w:val="Textoindependiente"/>
        <w:widowControl w:val="0"/>
        <w:tabs>
          <w:tab w:val="left" w:pos="7797"/>
        </w:tabs>
        <w:spacing w:after="60"/>
        <w:ind w:left="709"/>
        <w:rPr>
          <w:rFonts w:ascii="Arial Narrow" w:hAnsi="Arial Narrow"/>
        </w:rPr>
      </w:pPr>
      <w:r w:rsidRPr="006374A6">
        <w:rPr>
          <w:rFonts w:ascii="Arial Narrow" w:hAnsi="Arial Narrow"/>
        </w:rPr>
        <w:t>5.2. Modifica_</w:t>
      </w:r>
    </w:p>
    <w:p w14:paraId="1185F5F6" w14:textId="77777777" w:rsidR="00281570" w:rsidRPr="006374A6" w:rsidRDefault="00281570" w:rsidP="00911EB8">
      <w:pPr>
        <w:pStyle w:val="Textoindependiente"/>
        <w:widowControl w:val="0"/>
        <w:tabs>
          <w:tab w:val="left" w:pos="7797"/>
        </w:tabs>
        <w:spacing w:after="60"/>
        <w:ind w:left="709"/>
        <w:rPr>
          <w:rFonts w:ascii="Arial Narrow" w:hAnsi="Arial Narrow"/>
        </w:rPr>
      </w:pPr>
      <w:r w:rsidRPr="006374A6">
        <w:rPr>
          <w:rFonts w:ascii="Arial Narrow" w:hAnsi="Arial Narrow"/>
        </w:rPr>
        <w:lastRenderedPageBreak/>
        <w:t xml:space="preserve">5.3. Sustituye_ </w:t>
      </w:r>
    </w:p>
    <w:p w14:paraId="5B399CDB" w14:textId="77777777" w:rsidR="00281570" w:rsidRPr="006374A6" w:rsidRDefault="00281570" w:rsidP="00281570">
      <w:pPr>
        <w:pStyle w:val="Textoindependiente"/>
        <w:widowControl w:val="0"/>
        <w:tabs>
          <w:tab w:val="left" w:pos="7797"/>
        </w:tabs>
        <w:spacing w:before="120" w:after="60"/>
        <w:rPr>
          <w:rFonts w:ascii="Arial Narrow" w:hAnsi="Arial Narrow"/>
        </w:rPr>
      </w:pPr>
      <w:r w:rsidRPr="006374A6">
        <w:rPr>
          <w:rFonts w:ascii="Arial Narrow" w:hAnsi="Arial Narrow"/>
        </w:rPr>
        <w:t>Si contesta 5.1., 5.2. o 5.3., identifique la norma correspondiente, fecha de expedición</w:t>
      </w:r>
      <w:r w:rsidR="00B10F02">
        <w:rPr>
          <w:rFonts w:ascii="Arial Narrow" w:hAnsi="Arial Narrow"/>
        </w:rPr>
        <w:t>,</w:t>
      </w:r>
      <w:r w:rsidRPr="006374A6">
        <w:rPr>
          <w:rFonts w:ascii="Arial Narrow" w:hAnsi="Arial Narrow"/>
        </w:rPr>
        <w:t xml:space="preserve"> vigencia</w:t>
      </w:r>
      <w:r w:rsidR="00B10F02">
        <w:rPr>
          <w:rFonts w:ascii="Arial Narrow" w:hAnsi="Arial Narrow"/>
          <w:color w:val="000000"/>
        </w:rPr>
        <w:t> y justifique el porqué de la derogación, modificación o sustitución.</w:t>
      </w:r>
      <w:r w:rsidRPr="006374A6">
        <w:rPr>
          <w:rFonts w:ascii="Arial Narrow" w:hAnsi="Arial Narrow"/>
        </w:rPr>
        <w:t xml:space="preserve"> </w:t>
      </w:r>
    </w:p>
    <w:p w14:paraId="4C436A21" w14:textId="77777777" w:rsidR="00281570" w:rsidRDefault="00281570" w:rsidP="00281570">
      <w:pPr>
        <w:pStyle w:val="Textoindependiente"/>
        <w:widowControl w:val="0"/>
        <w:numPr>
          <w:ilvl w:val="0"/>
          <w:numId w:val="31"/>
        </w:numPr>
        <w:spacing w:before="120" w:after="60"/>
        <w:ind w:left="714" w:right="618" w:hanging="357"/>
        <w:rPr>
          <w:rFonts w:ascii="Arial Narrow" w:hAnsi="Arial Narrow"/>
        </w:rPr>
      </w:pPr>
      <w:r w:rsidRPr="006374A6">
        <w:rPr>
          <w:rFonts w:ascii="Arial Narrow" w:hAnsi="Arial Narrow"/>
        </w:rPr>
        <w:t xml:space="preserve">Indique la(s) disposición(es) de orden constitucional o legal </w:t>
      </w:r>
      <w:r w:rsidR="00023C4B" w:rsidRPr="006374A6">
        <w:rPr>
          <w:rFonts w:ascii="Arial Narrow" w:hAnsi="Arial Narrow"/>
        </w:rPr>
        <w:t xml:space="preserve">que </w:t>
      </w:r>
      <w:r w:rsidRPr="006374A6">
        <w:rPr>
          <w:rFonts w:ascii="Arial Narrow" w:hAnsi="Arial Narrow"/>
        </w:rPr>
        <w:t>otorga</w:t>
      </w:r>
      <w:r w:rsidR="00023C4B" w:rsidRPr="006374A6">
        <w:rPr>
          <w:rFonts w:ascii="Arial Narrow" w:hAnsi="Arial Narrow"/>
        </w:rPr>
        <w:t>(n)</w:t>
      </w:r>
      <w:r w:rsidRPr="006374A6">
        <w:rPr>
          <w:rFonts w:ascii="Arial Narrow" w:hAnsi="Arial Narrow"/>
        </w:rPr>
        <w:t xml:space="preserve"> la competencia para expedir el </w:t>
      </w:r>
      <w:r w:rsidR="00023C4B" w:rsidRPr="006374A6">
        <w:rPr>
          <w:rFonts w:ascii="Arial Narrow" w:hAnsi="Arial Narrow"/>
        </w:rPr>
        <w:t xml:space="preserve">decreto </w:t>
      </w:r>
      <w:r w:rsidRPr="006374A6">
        <w:rPr>
          <w:rFonts w:ascii="Arial Narrow" w:hAnsi="Arial Narrow"/>
        </w:rPr>
        <w:t xml:space="preserve">o resolución </w:t>
      </w:r>
      <w:r w:rsidR="00BA6E34">
        <w:rPr>
          <w:rFonts w:ascii="Arial Narrow" w:hAnsi="Arial Narrow"/>
        </w:rPr>
        <w:t>(</w:t>
      </w:r>
      <w:r w:rsidRPr="006374A6">
        <w:rPr>
          <w:rFonts w:ascii="Arial Narrow" w:hAnsi="Arial Narrow"/>
        </w:rPr>
        <w:t xml:space="preserve">si no existe, no podrá seguir adelante con el trámite elaboración del </w:t>
      </w:r>
      <w:r w:rsidR="00023C4B" w:rsidRPr="006374A6">
        <w:rPr>
          <w:rFonts w:ascii="Arial Narrow" w:hAnsi="Arial Narrow"/>
        </w:rPr>
        <w:t xml:space="preserve">proyecto </w:t>
      </w:r>
      <w:r w:rsidRPr="006374A6">
        <w:rPr>
          <w:rFonts w:ascii="Arial Narrow" w:hAnsi="Arial Narrow"/>
        </w:rPr>
        <w:t>normativo</w:t>
      </w:r>
      <w:r w:rsidR="00BA6E34">
        <w:rPr>
          <w:rFonts w:ascii="Arial Narrow" w:hAnsi="Arial Narrow"/>
        </w:rPr>
        <w:t>)</w:t>
      </w:r>
      <w:r w:rsidRPr="006374A6">
        <w:rPr>
          <w:rFonts w:ascii="Arial Narrow" w:hAnsi="Arial Narrow"/>
        </w:rPr>
        <w:t>.</w:t>
      </w:r>
    </w:p>
    <w:p w14:paraId="514B5565" w14:textId="77777777" w:rsidR="00B27FCF" w:rsidRDefault="00B27FCF" w:rsidP="00385AB2">
      <w:pPr>
        <w:pStyle w:val="NormalWeb"/>
        <w:spacing w:before="0" w:after="0" w:line="276" w:lineRule="auto"/>
        <w:ind w:right="-284"/>
        <w:jc w:val="both"/>
        <w:rPr>
          <w:rFonts w:ascii="Arial Narrow" w:hAnsi="Arial Narrow" w:cs="Arial"/>
        </w:rPr>
      </w:pPr>
    </w:p>
    <w:p w14:paraId="5217E2A0" w14:textId="77777777" w:rsidR="00B27FCF" w:rsidRDefault="00B27FCF" w:rsidP="00463B16">
      <w:pPr>
        <w:pStyle w:val="NormalWeb"/>
        <w:numPr>
          <w:ilvl w:val="0"/>
          <w:numId w:val="33"/>
        </w:numPr>
        <w:tabs>
          <w:tab w:val="left" w:pos="284"/>
        </w:tabs>
        <w:spacing w:before="0" w:after="0" w:line="276" w:lineRule="auto"/>
        <w:ind w:left="0" w:right="-284" w:firstLine="0"/>
        <w:jc w:val="both"/>
        <w:rPr>
          <w:rFonts w:ascii="Arial Narrow" w:hAnsi="Arial Narrow" w:cs="Arial"/>
        </w:rPr>
      </w:pPr>
      <w:commentRangeStart w:id="217"/>
      <w:commentRangeStart w:id="218"/>
      <w:r>
        <w:rPr>
          <w:rFonts w:ascii="Arial Narrow" w:hAnsi="Arial Narrow" w:cs="Arial"/>
        </w:rPr>
        <w:t xml:space="preserve">Constitución Política de Colombia: </w:t>
      </w:r>
      <w:commentRangeEnd w:id="217"/>
      <w:r w:rsidR="006947A5">
        <w:rPr>
          <w:rStyle w:val="Refdecomentario"/>
          <w:rFonts w:ascii="Times New Roman" w:hAnsi="Times New Roman"/>
        </w:rPr>
        <w:commentReference w:id="217"/>
      </w:r>
      <w:commentRangeEnd w:id="218"/>
      <w:r w:rsidR="0000080D">
        <w:rPr>
          <w:rStyle w:val="Refdecomentario"/>
          <w:rFonts w:ascii="Times New Roman" w:hAnsi="Times New Roman"/>
        </w:rPr>
        <w:commentReference w:id="218"/>
      </w:r>
    </w:p>
    <w:p w14:paraId="795DF348" w14:textId="77777777" w:rsidR="00B27FCF" w:rsidRDefault="00B27FCF" w:rsidP="00385AB2">
      <w:pPr>
        <w:pStyle w:val="NormalWeb"/>
        <w:spacing w:before="0" w:after="0" w:line="276" w:lineRule="auto"/>
        <w:ind w:right="-284"/>
        <w:jc w:val="both"/>
        <w:rPr>
          <w:rFonts w:ascii="Arial Narrow" w:hAnsi="Arial Narrow" w:cs="Arial"/>
        </w:rPr>
      </w:pPr>
    </w:p>
    <w:p w14:paraId="7FF84A7B" w14:textId="301116BC" w:rsidR="00600958" w:rsidRDefault="00385AB2" w:rsidP="00600958">
      <w:pPr>
        <w:pStyle w:val="NormalWeb"/>
        <w:spacing w:before="0" w:after="0" w:line="276" w:lineRule="auto"/>
        <w:ind w:right="-284"/>
        <w:jc w:val="both"/>
        <w:rPr>
          <w:ins w:id="219" w:author="Laurieth Karina Palomino Florez" w:date="2025-10-20T17:57:00Z"/>
          <w:rFonts w:ascii="Arial Narrow" w:hAnsi="Arial Narrow" w:cs="Arial"/>
        </w:rPr>
      </w:pPr>
      <w:r w:rsidRPr="0004515D">
        <w:rPr>
          <w:rFonts w:ascii="Arial Narrow" w:hAnsi="Arial Narrow" w:cs="Arial"/>
        </w:rPr>
        <w:t>Artículo 8</w:t>
      </w:r>
      <w:r w:rsidR="00B27FCF">
        <w:rPr>
          <w:rFonts w:ascii="Arial Narrow" w:hAnsi="Arial Narrow" w:cs="Arial"/>
        </w:rPr>
        <w:t xml:space="preserve">, </w:t>
      </w:r>
      <w:ins w:id="220" w:author="Laurieth Karina Palomino Florez" w:date="2025-10-20T17:59:00Z">
        <w:r w:rsidR="00600958">
          <w:rPr>
            <w:rFonts w:ascii="Arial Narrow" w:hAnsi="Arial Narrow" w:cs="Arial"/>
          </w:rPr>
          <w:t>E</w:t>
        </w:r>
      </w:ins>
      <w:del w:id="221" w:author="Laurieth Karina Palomino Florez" w:date="2025-10-20T17:59:00Z">
        <w:r w:rsidRPr="0004515D" w:rsidDel="00600958">
          <w:rPr>
            <w:rFonts w:ascii="Arial Narrow" w:hAnsi="Arial Narrow" w:cs="Arial"/>
          </w:rPr>
          <w:delText>señala que e</w:delText>
        </w:r>
      </w:del>
      <w:r w:rsidRPr="0004515D">
        <w:rPr>
          <w:rFonts w:ascii="Arial Narrow" w:hAnsi="Arial Narrow" w:cs="Arial"/>
        </w:rPr>
        <w:t>s obligación del Estado y de las personas proteger las riquezas culturales y naturales de la Nación</w:t>
      </w:r>
      <w:ins w:id="222" w:author="Laurieth Karina Palomino Florez" w:date="2025-10-20T17:57:00Z">
        <w:r w:rsidR="00600958">
          <w:rPr>
            <w:rFonts w:ascii="Arial Narrow" w:hAnsi="Arial Narrow" w:cs="Arial"/>
          </w:rPr>
          <w:t>.</w:t>
        </w:r>
      </w:ins>
    </w:p>
    <w:p w14:paraId="37119365" w14:textId="77777777" w:rsidR="00600958" w:rsidRDefault="00600958" w:rsidP="00600958">
      <w:pPr>
        <w:pStyle w:val="NormalWeb"/>
        <w:spacing w:before="0" w:after="0" w:line="276" w:lineRule="auto"/>
        <w:ind w:right="-284"/>
        <w:jc w:val="both"/>
        <w:rPr>
          <w:ins w:id="223" w:author="Laurieth Karina Palomino Florez" w:date="2025-10-20T17:57:00Z"/>
          <w:rFonts w:ascii="Arial Narrow" w:hAnsi="Arial Narrow" w:cs="Arial"/>
        </w:rPr>
      </w:pPr>
    </w:p>
    <w:p w14:paraId="2C061EFC" w14:textId="77777777" w:rsidR="00600958" w:rsidRPr="00CD2B64" w:rsidRDefault="00600958" w:rsidP="00600958">
      <w:pPr>
        <w:pStyle w:val="NormalWeb"/>
        <w:spacing w:before="0" w:after="0" w:line="276" w:lineRule="auto"/>
        <w:ind w:right="-284"/>
        <w:jc w:val="both"/>
        <w:rPr>
          <w:ins w:id="224" w:author="Laurieth Karina Palomino Florez" w:date="2025-10-20T17:57:00Z"/>
          <w:rFonts w:ascii="Arial Narrow" w:hAnsi="Arial Narrow" w:cs="Arial"/>
          <w:lang w:val="es-CO"/>
        </w:rPr>
      </w:pPr>
      <w:ins w:id="225" w:author="Laurieth Karina Palomino Florez" w:date="2025-10-20T17:57:00Z">
        <w:r w:rsidRPr="00CD2B64">
          <w:rPr>
            <w:rFonts w:ascii="Arial Narrow" w:hAnsi="Arial Narrow" w:cs="Arial"/>
            <w:lang w:val="es-CO"/>
          </w:rPr>
          <w:t>Artículo 58. Se garantiza la propiedad privada y los demás derechos adquiridos con arreglo a las leyes civiles, los cuales no podrán ser desconocidos ni vulnerados por leyes posteriores. Cuando, por motivos de utilidad pública o de interés social, se presente conflicto entre los derechos de los particulares y la necesidad reconocida por la ley, el interés privado deberá ceder ante el interés público o social.</w:t>
        </w:r>
      </w:ins>
    </w:p>
    <w:p w14:paraId="153C0B75" w14:textId="77777777" w:rsidR="00600958" w:rsidRPr="00CD2B64" w:rsidRDefault="00600958" w:rsidP="00600958">
      <w:pPr>
        <w:pStyle w:val="NormalWeb"/>
        <w:spacing w:before="0" w:after="0" w:line="276" w:lineRule="auto"/>
        <w:ind w:right="-284"/>
        <w:jc w:val="both"/>
        <w:rPr>
          <w:ins w:id="226" w:author="Laurieth Karina Palomino Florez" w:date="2025-10-20T17:57:00Z"/>
          <w:rFonts w:ascii="Arial Narrow" w:hAnsi="Arial Narrow" w:cs="Arial"/>
          <w:lang w:val="es-CO"/>
        </w:rPr>
      </w:pPr>
    </w:p>
    <w:p w14:paraId="01DF7574" w14:textId="77777777" w:rsidR="00600958" w:rsidRPr="00CD2B64" w:rsidRDefault="00600958" w:rsidP="00600958">
      <w:pPr>
        <w:pStyle w:val="NormalWeb"/>
        <w:spacing w:before="0" w:after="0" w:line="276" w:lineRule="auto"/>
        <w:ind w:right="-284"/>
        <w:jc w:val="both"/>
        <w:rPr>
          <w:ins w:id="227" w:author="Laurieth Karina Palomino Florez" w:date="2025-10-20T17:57:00Z"/>
          <w:rFonts w:ascii="Arial Narrow" w:hAnsi="Arial Narrow" w:cs="Arial"/>
          <w:lang w:val="es-CO"/>
        </w:rPr>
      </w:pPr>
      <w:ins w:id="228" w:author="Laurieth Karina Palomino Florez" w:date="2025-10-20T17:57:00Z">
        <w:r w:rsidRPr="00CD2B64">
          <w:rPr>
            <w:rFonts w:ascii="Arial Narrow" w:hAnsi="Arial Narrow" w:cs="Arial"/>
            <w:lang w:val="es-CO"/>
          </w:rPr>
          <w:t>Artículo 78. La ley regulará el control de calidad de los bienes y servicios ofrecidos y prestados a la comunidad, así como la información que deba suministrarse al público durante su comercialización. Serán responsables, conforme a la ley, quienes en la producción o comercialización de bienes y servicios atenten contra la salud, la seguridad o el adecuado aprovisionamiento de los consumidores y usuarios.</w:t>
        </w:r>
      </w:ins>
    </w:p>
    <w:p w14:paraId="74A996B0" w14:textId="77777777" w:rsidR="00600958" w:rsidRPr="00CD2B64" w:rsidRDefault="00600958" w:rsidP="00600958">
      <w:pPr>
        <w:pStyle w:val="NormalWeb"/>
        <w:spacing w:before="0" w:after="0" w:line="276" w:lineRule="auto"/>
        <w:ind w:right="-284"/>
        <w:jc w:val="both"/>
        <w:rPr>
          <w:ins w:id="229" w:author="Laurieth Karina Palomino Florez" w:date="2025-10-20T17:57:00Z"/>
          <w:rFonts w:ascii="Arial Narrow" w:hAnsi="Arial Narrow" w:cs="Arial"/>
          <w:lang w:val="es-CO"/>
        </w:rPr>
      </w:pPr>
      <w:ins w:id="230" w:author="Laurieth Karina Palomino Florez" w:date="2025-10-20T17:57:00Z">
        <w:r w:rsidRPr="00CD2B64">
          <w:rPr>
            <w:rFonts w:ascii="Arial Narrow" w:hAnsi="Arial Narrow" w:cs="Arial"/>
            <w:lang w:val="es-CO"/>
          </w:rPr>
          <w:t>El Estado garantizará la participación de las organizaciones de consumidores y usuarios en el estudio de las disposiciones que les conciernan. Para ejercer este derecho, dichas organizaciones deberán ser representativas y observar procedimientos democráticos internos.</w:t>
        </w:r>
      </w:ins>
    </w:p>
    <w:p w14:paraId="66B48700" w14:textId="77777777" w:rsidR="00600958" w:rsidRPr="00CD2B64" w:rsidRDefault="00600958" w:rsidP="00600958">
      <w:pPr>
        <w:pStyle w:val="NormalWeb"/>
        <w:spacing w:before="0" w:after="0" w:line="276" w:lineRule="auto"/>
        <w:ind w:right="-284"/>
        <w:jc w:val="both"/>
        <w:rPr>
          <w:ins w:id="231" w:author="Laurieth Karina Palomino Florez" w:date="2025-10-20T17:57:00Z"/>
          <w:rFonts w:ascii="Arial Narrow" w:hAnsi="Arial Narrow" w:cs="Arial"/>
          <w:lang w:val="es-CO"/>
        </w:rPr>
      </w:pPr>
    </w:p>
    <w:p w14:paraId="2906DCF2" w14:textId="77777777" w:rsidR="00600958" w:rsidRPr="00CD2B64" w:rsidRDefault="00600958" w:rsidP="00600958">
      <w:pPr>
        <w:pStyle w:val="NormalWeb"/>
        <w:spacing w:before="0" w:after="0" w:line="276" w:lineRule="auto"/>
        <w:ind w:right="-284"/>
        <w:jc w:val="both"/>
        <w:rPr>
          <w:ins w:id="232" w:author="Laurieth Karina Palomino Florez" w:date="2025-10-20T17:57:00Z"/>
          <w:rFonts w:ascii="Arial Narrow" w:hAnsi="Arial Narrow" w:cs="Arial"/>
          <w:lang w:val="es-CO"/>
        </w:rPr>
      </w:pPr>
      <w:ins w:id="233" w:author="Laurieth Karina Palomino Florez" w:date="2025-10-20T17:57:00Z">
        <w:r w:rsidRPr="00CD2B64">
          <w:rPr>
            <w:rFonts w:ascii="Arial Narrow" w:hAnsi="Arial Narrow" w:cs="Arial"/>
            <w:lang w:val="es-CO"/>
          </w:rPr>
          <w:t>Artículo 79. 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ambiental para el logro de estos fines. El Estado tiene un deber especial de protección sobre el agua.</w:t>
        </w:r>
      </w:ins>
    </w:p>
    <w:p w14:paraId="7D2BA67A" w14:textId="77777777" w:rsidR="00600958" w:rsidRPr="00CD2B64" w:rsidRDefault="00600958" w:rsidP="00600958">
      <w:pPr>
        <w:pStyle w:val="NormalWeb"/>
        <w:spacing w:before="0" w:after="0" w:line="276" w:lineRule="auto"/>
        <w:ind w:right="-284"/>
        <w:jc w:val="both"/>
        <w:rPr>
          <w:ins w:id="234" w:author="Laurieth Karina Palomino Florez" w:date="2025-10-20T17:57:00Z"/>
          <w:rFonts w:ascii="Arial Narrow" w:hAnsi="Arial Narrow" w:cs="Arial"/>
          <w:lang w:val="es-CO"/>
        </w:rPr>
      </w:pPr>
    </w:p>
    <w:p w14:paraId="0756F5D3" w14:textId="77777777" w:rsidR="00600958" w:rsidRPr="00CD2B64" w:rsidRDefault="00600958" w:rsidP="00600958">
      <w:pPr>
        <w:pStyle w:val="NormalWeb"/>
        <w:spacing w:before="0" w:after="0" w:line="276" w:lineRule="auto"/>
        <w:ind w:right="-284"/>
        <w:jc w:val="both"/>
        <w:rPr>
          <w:ins w:id="235" w:author="Laurieth Karina Palomino Florez" w:date="2025-10-20T17:57:00Z"/>
          <w:rFonts w:ascii="Arial Narrow" w:hAnsi="Arial Narrow" w:cs="Arial"/>
          <w:lang w:val="es-CO"/>
        </w:rPr>
      </w:pPr>
      <w:ins w:id="236" w:author="Laurieth Karina Palomino Florez" w:date="2025-10-20T17:57:00Z">
        <w:r w:rsidRPr="00CD2B64">
          <w:rPr>
            <w:rFonts w:ascii="Arial Narrow" w:hAnsi="Arial Narrow" w:cs="Arial"/>
            <w:lang w:val="es-CO"/>
          </w:rPr>
          <w:t>Queda prohibida toda actividad de exploración o explotación minera, así como la de hidrocarburos, en los ecosistemas de páramo y sus zonas de amortiguamiento. También estarán prohibidas las expansiones urbanas o suburbanas y las actividades de alto impacto en dichos ecosistemas.</w:t>
        </w:r>
      </w:ins>
    </w:p>
    <w:p w14:paraId="7FD7505F" w14:textId="77777777" w:rsidR="00600958" w:rsidRPr="00CD2B64" w:rsidRDefault="00600958" w:rsidP="00600958">
      <w:pPr>
        <w:pStyle w:val="NormalWeb"/>
        <w:spacing w:before="0" w:after="0" w:line="276" w:lineRule="auto"/>
        <w:ind w:right="-284"/>
        <w:jc w:val="both"/>
        <w:rPr>
          <w:ins w:id="237" w:author="Laurieth Karina Palomino Florez" w:date="2025-10-20T17:57:00Z"/>
          <w:rFonts w:ascii="Arial Narrow" w:hAnsi="Arial Narrow" w:cs="Arial"/>
          <w:lang w:val="es-CO"/>
        </w:rPr>
      </w:pPr>
    </w:p>
    <w:p w14:paraId="1A981963" w14:textId="177A2B7C" w:rsidR="0000080D" w:rsidRPr="00CD2B64" w:rsidDel="00600958" w:rsidRDefault="00600958" w:rsidP="00385AB2">
      <w:pPr>
        <w:pStyle w:val="NormalWeb"/>
        <w:spacing w:before="0" w:after="0" w:line="276" w:lineRule="auto"/>
        <w:ind w:right="-284"/>
        <w:jc w:val="both"/>
        <w:rPr>
          <w:del w:id="238" w:author="Laurieth Karina Palomino Florez" w:date="2025-10-20T17:56:00Z"/>
          <w:rFonts w:ascii="Arial Narrow" w:hAnsi="Arial Narrow" w:cs="Arial"/>
          <w:lang w:val="es-CO"/>
          <w:rPrChange w:id="239" w:author="Laurieth Karina Palomino Florez" w:date="2025-10-20T17:58:00Z">
            <w:rPr>
              <w:del w:id="240" w:author="Laurieth Karina Palomino Florez" w:date="2025-10-20T17:56:00Z"/>
              <w:rFonts w:ascii="Arial Narrow" w:hAnsi="Arial Narrow" w:cs="Arial"/>
            </w:rPr>
          </w:rPrChange>
        </w:rPr>
      </w:pPr>
      <w:ins w:id="241" w:author="Laurieth Karina Palomino Florez" w:date="2025-10-20T17:57:00Z">
        <w:r w:rsidRPr="00CD2B64">
          <w:rPr>
            <w:rFonts w:ascii="Arial Narrow" w:hAnsi="Arial Narrow" w:cs="Arial"/>
            <w:lang w:val="es-CO"/>
          </w:rPr>
          <w:t xml:space="preserve">Los municipios, a través de los instrumentos de ordenamiento territorial, deberán establecer los usos permitidos en los ecosistemas colindantes con los páramos que puedan generar afectaciones sobre estos, </w:t>
        </w:r>
        <w:r w:rsidRPr="00CD2B64">
          <w:rPr>
            <w:rFonts w:ascii="Arial Narrow" w:hAnsi="Arial Narrow" w:cs="Arial"/>
            <w:lang w:val="es-CO"/>
          </w:rPr>
          <w:lastRenderedPageBreak/>
          <w:t>en especial en lo relativo a la minería artesanal y de subsistencia en las zonas de amortiguamiento, con el fin de mitigar los impactos negativos sobre estos ecosistemas.</w:t>
        </w:r>
      </w:ins>
      <w:del w:id="242" w:author="Laurieth Karina Palomino Florez" w:date="2025-10-20T17:55:00Z">
        <w:r w:rsidR="00385AB2" w:rsidRPr="00CD2B64" w:rsidDel="00600958">
          <w:rPr>
            <w:rFonts w:ascii="Arial Narrow" w:hAnsi="Arial Narrow" w:cs="Arial"/>
          </w:rPr>
          <w:delText>.</w:delText>
        </w:r>
      </w:del>
    </w:p>
    <w:p w14:paraId="767E8C96" w14:textId="77777777" w:rsidR="0000080D" w:rsidRPr="00CD2B64" w:rsidRDefault="0000080D" w:rsidP="00385AB2">
      <w:pPr>
        <w:pStyle w:val="NormalWeb"/>
        <w:spacing w:before="0" w:after="0" w:line="276" w:lineRule="auto"/>
        <w:ind w:right="-284"/>
        <w:jc w:val="both"/>
        <w:rPr>
          <w:rFonts w:ascii="Arial Narrow" w:hAnsi="Arial Narrow" w:cs="Arial"/>
        </w:rPr>
      </w:pPr>
    </w:p>
    <w:p w14:paraId="37ADF7B1" w14:textId="242B42E3" w:rsidR="00385AB2" w:rsidRPr="00CD2B64" w:rsidRDefault="00385AB2" w:rsidP="00385AB2">
      <w:pPr>
        <w:pStyle w:val="NormalWeb"/>
        <w:spacing w:before="0" w:after="0" w:line="276" w:lineRule="auto"/>
        <w:ind w:right="-284"/>
        <w:jc w:val="both"/>
        <w:rPr>
          <w:rFonts w:ascii="Arial Narrow" w:hAnsi="Arial Narrow" w:cs="Arial"/>
        </w:rPr>
      </w:pPr>
      <w:r w:rsidRPr="00CD2B64">
        <w:rPr>
          <w:rFonts w:ascii="Arial Narrow" w:hAnsi="Arial Narrow" w:cs="Arial"/>
        </w:rPr>
        <w:t>Artículo 80</w:t>
      </w:r>
      <w:r w:rsidR="00B27FCF" w:rsidRPr="00CD2B64">
        <w:rPr>
          <w:rFonts w:ascii="Arial Narrow" w:hAnsi="Arial Narrow" w:cs="Arial"/>
        </w:rPr>
        <w:t>,</w:t>
      </w:r>
      <w:r w:rsidRPr="00CD2B64">
        <w:rPr>
          <w:rFonts w:ascii="Arial Narrow" w:hAnsi="Arial Narrow" w:cs="Arial"/>
        </w:rPr>
        <w:t xml:space="preserve"> </w:t>
      </w:r>
      <w:ins w:id="243" w:author="Laurieth Karina Palomino Florez" w:date="2025-10-20T18:00:00Z">
        <w:r w:rsidR="00600958" w:rsidRPr="00CD2B64">
          <w:rPr>
            <w:rFonts w:ascii="Arial Narrow" w:hAnsi="Arial Narrow" w:cs="Arial"/>
          </w:rPr>
          <w:t xml:space="preserve">El Estado planificará </w:t>
        </w:r>
      </w:ins>
      <w:del w:id="244" w:author="Laurieth Karina Palomino Florez" w:date="2025-10-20T18:00:00Z">
        <w:r w:rsidR="009D0C9D" w:rsidRPr="00CD2B64" w:rsidDel="00600958">
          <w:rPr>
            <w:rFonts w:ascii="Arial Narrow" w:hAnsi="Arial Narrow" w:cs="Arial"/>
          </w:rPr>
          <w:delText>establece</w:delText>
        </w:r>
        <w:r w:rsidRPr="00CD2B64" w:rsidDel="00600958">
          <w:rPr>
            <w:rFonts w:ascii="Arial Narrow" w:hAnsi="Arial Narrow" w:cs="Arial"/>
          </w:rPr>
          <w:delText xml:space="preserve"> que le corresponde al Estado planificar</w:delText>
        </w:r>
      </w:del>
      <w:r w:rsidRPr="00CD2B64">
        <w:rPr>
          <w:rFonts w:ascii="Arial Narrow" w:hAnsi="Arial Narrow" w:cs="Arial"/>
        </w:rPr>
        <w:t xml:space="preserve"> el manejo y aprovechamiento de los recursos naturales, para garantizar su desarrollo sostenible, su conservación, restauración o sustitución; de igual forma, se establece que deberá prevenir y controlar los factores de deterioro ambiental.</w:t>
      </w:r>
    </w:p>
    <w:p w14:paraId="28041B71" w14:textId="77777777" w:rsidR="00385AB2" w:rsidRPr="00CD2B64" w:rsidRDefault="00385AB2" w:rsidP="00385AB2">
      <w:pPr>
        <w:pStyle w:val="NormalWeb"/>
        <w:spacing w:before="0" w:after="0" w:line="276" w:lineRule="auto"/>
        <w:ind w:right="-284"/>
        <w:jc w:val="both"/>
        <w:rPr>
          <w:rFonts w:ascii="Arial Narrow" w:hAnsi="Arial Narrow" w:cs="Arial"/>
        </w:rPr>
      </w:pPr>
    </w:p>
    <w:p w14:paraId="409D853C" w14:textId="75186B06" w:rsidR="00385AB2" w:rsidRPr="00CD2B64" w:rsidRDefault="00385AB2" w:rsidP="00385AB2">
      <w:pPr>
        <w:pStyle w:val="NormalWeb"/>
        <w:spacing w:before="0" w:after="0" w:line="276" w:lineRule="auto"/>
        <w:ind w:right="-284"/>
        <w:jc w:val="both"/>
        <w:rPr>
          <w:rFonts w:ascii="Arial Narrow" w:hAnsi="Arial Narrow" w:cs="Arial"/>
        </w:rPr>
      </w:pPr>
      <w:r w:rsidRPr="00CD2B64">
        <w:rPr>
          <w:rFonts w:ascii="Arial Narrow" w:hAnsi="Arial Narrow" w:cs="Arial"/>
        </w:rPr>
        <w:t>Artículo 95 numeral 8</w:t>
      </w:r>
      <w:r w:rsidR="00B27FCF" w:rsidRPr="00CD2B64">
        <w:rPr>
          <w:rFonts w:ascii="Arial Narrow" w:hAnsi="Arial Narrow" w:cs="Arial"/>
        </w:rPr>
        <w:t xml:space="preserve">, </w:t>
      </w:r>
      <w:del w:id="245" w:author="Laurieth Karina Palomino Florez" w:date="2025-10-20T18:01:00Z">
        <w:r w:rsidRPr="00CD2B64" w:rsidDel="00600958">
          <w:rPr>
            <w:rFonts w:ascii="Arial Narrow" w:hAnsi="Arial Narrow" w:cs="Arial"/>
          </w:rPr>
          <w:delText>establece que son deberes de la persona y del ciudadano</w:delText>
        </w:r>
      </w:del>
      <w:r w:rsidRPr="00CD2B64">
        <w:rPr>
          <w:rFonts w:ascii="Arial Narrow" w:hAnsi="Arial Narrow" w:cs="Arial"/>
        </w:rPr>
        <w:t xml:space="preserve"> </w:t>
      </w:r>
      <w:ins w:id="246" w:author="Laurieth Karina Palomino Florez" w:date="2025-10-20T18:01:00Z">
        <w:r w:rsidR="00600958" w:rsidRPr="00CD2B64">
          <w:rPr>
            <w:rFonts w:ascii="Arial Narrow" w:hAnsi="Arial Narrow" w:cs="Arial"/>
          </w:rPr>
          <w:t>P</w:t>
        </w:r>
      </w:ins>
      <w:del w:id="247" w:author="Laurieth Karina Palomino Florez" w:date="2025-10-20T18:01:00Z">
        <w:r w:rsidRPr="00CD2B64" w:rsidDel="00600958">
          <w:rPr>
            <w:rFonts w:ascii="Arial Narrow" w:hAnsi="Arial Narrow" w:cs="Arial"/>
          </w:rPr>
          <w:delText>p</w:delText>
        </w:r>
      </w:del>
      <w:r w:rsidRPr="00CD2B64">
        <w:rPr>
          <w:rFonts w:ascii="Arial Narrow" w:hAnsi="Arial Narrow" w:cs="Arial"/>
        </w:rPr>
        <w:t>roteger los recursos culturales y naturales del país y velar por la conservación de un ambiente sano.</w:t>
      </w:r>
    </w:p>
    <w:p w14:paraId="760D17B3" w14:textId="77777777" w:rsidR="00385AB2" w:rsidRPr="00CD2B64" w:rsidRDefault="00385AB2" w:rsidP="00385AB2">
      <w:pPr>
        <w:pStyle w:val="NormalWeb"/>
        <w:spacing w:before="0" w:after="0" w:line="276" w:lineRule="auto"/>
        <w:ind w:right="-284"/>
        <w:jc w:val="both"/>
        <w:rPr>
          <w:rFonts w:ascii="Arial Narrow" w:hAnsi="Arial Narrow" w:cs="Arial"/>
        </w:rPr>
      </w:pPr>
    </w:p>
    <w:p w14:paraId="6F53241D" w14:textId="77777777" w:rsidR="00B27FCF" w:rsidRDefault="00B27FCF" w:rsidP="00463B16">
      <w:pPr>
        <w:pStyle w:val="NormalWeb"/>
        <w:numPr>
          <w:ilvl w:val="0"/>
          <w:numId w:val="33"/>
        </w:numPr>
        <w:spacing w:before="0" w:after="0" w:line="276" w:lineRule="auto"/>
        <w:ind w:left="284" w:right="-284" w:hanging="284"/>
        <w:jc w:val="both"/>
        <w:rPr>
          <w:rFonts w:ascii="Arial Narrow" w:hAnsi="Arial Narrow"/>
        </w:rPr>
      </w:pPr>
      <w:r>
        <w:rPr>
          <w:rFonts w:ascii="Arial Narrow" w:hAnsi="Arial Narrow"/>
        </w:rPr>
        <w:t>Ley 99 de 1993:</w:t>
      </w:r>
    </w:p>
    <w:p w14:paraId="639D5090" w14:textId="77777777" w:rsidR="00B27FCF" w:rsidRDefault="00B27FCF" w:rsidP="00385AB2">
      <w:pPr>
        <w:pStyle w:val="NormalWeb"/>
        <w:spacing w:before="0" w:after="0" w:line="276" w:lineRule="auto"/>
        <w:ind w:right="-284"/>
        <w:jc w:val="both"/>
        <w:rPr>
          <w:rFonts w:ascii="Arial Narrow" w:hAnsi="Arial Narrow"/>
        </w:rPr>
      </w:pPr>
    </w:p>
    <w:p w14:paraId="7CE8436D" w14:textId="391F0F32" w:rsidR="00666050" w:rsidRDefault="00385AB2" w:rsidP="00385AB2">
      <w:pPr>
        <w:pStyle w:val="NormalWeb"/>
        <w:spacing w:before="0" w:after="0" w:line="276" w:lineRule="auto"/>
        <w:ind w:right="-284"/>
        <w:jc w:val="both"/>
        <w:rPr>
          <w:ins w:id="248" w:author="Laurieth Karina Palomino Florez" w:date="2025-10-20T17:44:00Z"/>
          <w:rFonts w:ascii="Arial Narrow" w:hAnsi="Arial Narrow"/>
        </w:rPr>
      </w:pPr>
      <w:commentRangeStart w:id="249"/>
      <w:commentRangeStart w:id="250"/>
      <w:r w:rsidRPr="0A5FED29">
        <w:rPr>
          <w:rFonts w:ascii="Arial Narrow" w:hAnsi="Arial Narrow"/>
        </w:rPr>
        <w:t>Artículo 5</w:t>
      </w:r>
      <w:commentRangeEnd w:id="249"/>
      <w:r w:rsidR="006947A5">
        <w:rPr>
          <w:rStyle w:val="Refdecomentario"/>
          <w:rFonts w:ascii="Times New Roman" w:hAnsi="Times New Roman"/>
        </w:rPr>
        <w:commentReference w:id="249"/>
      </w:r>
      <w:commentRangeEnd w:id="250"/>
      <w:r w:rsidR="00600958">
        <w:rPr>
          <w:rStyle w:val="Refdecomentario"/>
          <w:rFonts w:ascii="Times New Roman" w:hAnsi="Times New Roman"/>
        </w:rPr>
        <w:commentReference w:id="250"/>
      </w:r>
      <w:r w:rsidR="00662F2D">
        <w:rPr>
          <w:rFonts w:ascii="Arial Narrow" w:hAnsi="Arial Narrow"/>
        </w:rPr>
        <w:t xml:space="preserve">, </w:t>
      </w:r>
      <w:r w:rsidRPr="0A5FED29">
        <w:rPr>
          <w:rFonts w:ascii="Arial Narrow" w:hAnsi="Arial Narrow"/>
        </w:rPr>
        <w:t>se señalan las funciones del Ministerio</w:t>
      </w:r>
      <w:r w:rsidR="241844AD" w:rsidRPr="0A5FED29">
        <w:rPr>
          <w:rFonts w:ascii="Arial Narrow" w:hAnsi="Arial Narrow"/>
        </w:rPr>
        <w:t xml:space="preserve"> </w:t>
      </w:r>
      <w:r w:rsidRPr="0A5FED29">
        <w:rPr>
          <w:rFonts w:ascii="Arial Narrow" w:hAnsi="Arial Narrow"/>
        </w:rPr>
        <w:t xml:space="preserve">del Medio Ambiente, dentro de las cuales se </w:t>
      </w:r>
      <w:ins w:id="251" w:author="Laurieth Karina Palomino Florez" w:date="2025-10-20T17:47:00Z">
        <w:r w:rsidR="00666050">
          <w:rPr>
            <w:rFonts w:ascii="Arial Narrow" w:hAnsi="Arial Narrow"/>
          </w:rPr>
          <w:t xml:space="preserve">destacan  </w:t>
        </w:r>
      </w:ins>
      <w:del w:id="252" w:author="Laurieth Karina Palomino Florez" w:date="2025-10-20T17:46:00Z">
        <w:r w:rsidRPr="0A5FED29" w:rsidDel="00666050">
          <w:rPr>
            <w:rFonts w:ascii="Arial Narrow" w:hAnsi="Arial Narrow"/>
          </w:rPr>
          <w:delText>encuentra</w:delText>
        </w:r>
      </w:del>
      <w:del w:id="253" w:author="Laurieth Karina Palomino Florez" w:date="2025-10-20T17:47:00Z">
        <w:r w:rsidRPr="0A5FED29" w:rsidDel="00666050">
          <w:rPr>
            <w:rFonts w:ascii="Arial Narrow" w:hAnsi="Arial Narrow"/>
          </w:rPr>
          <w:delText>n</w:delText>
        </w:r>
      </w:del>
      <w:ins w:id="254" w:author="Laurieth Karina Palomino Florez" w:date="2025-10-20T17:44:00Z">
        <w:r w:rsidR="00666050">
          <w:rPr>
            <w:rFonts w:ascii="Arial Narrow" w:hAnsi="Arial Narrow"/>
          </w:rPr>
          <w:t>los</w:t>
        </w:r>
      </w:ins>
      <w:ins w:id="255" w:author="Laurieth Karina Palomino Florez" w:date="2025-10-20T17:45:00Z">
        <w:r w:rsidR="00666050">
          <w:rPr>
            <w:rFonts w:ascii="Arial Narrow" w:hAnsi="Arial Narrow"/>
          </w:rPr>
          <w:t xml:space="preserve"> siguientes numerales</w:t>
        </w:r>
      </w:ins>
      <w:ins w:id="256" w:author="Laurieth Karina Palomino Florez" w:date="2025-10-20T17:44:00Z">
        <w:r w:rsidR="00666050">
          <w:rPr>
            <w:rFonts w:ascii="Arial Narrow" w:hAnsi="Arial Narrow"/>
          </w:rPr>
          <w:t xml:space="preserve">: </w:t>
        </w:r>
      </w:ins>
    </w:p>
    <w:p w14:paraId="56A89C68" w14:textId="77777777" w:rsidR="00666050" w:rsidRDefault="00666050" w:rsidP="00385AB2">
      <w:pPr>
        <w:pStyle w:val="NormalWeb"/>
        <w:spacing w:before="0" w:after="0" w:line="276" w:lineRule="auto"/>
        <w:ind w:right="-284"/>
        <w:jc w:val="both"/>
        <w:rPr>
          <w:ins w:id="257" w:author="Laurieth Karina Palomino Florez" w:date="2025-10-20T17:44:00Z"/>
          <w:rFonts w:ascii="Arial Narrow" w:hAnsi="Arial Narrow"/>
        </w:rPr>
      </w:pPr>
    </w:p>
    <w:p w14:paraId="7969E4EC" w14:textId="5BF7508D" w:rsidR="00666050" w:rsidRDefault="00385AB2" w:rsidP="00385AB2">
      <w:pPr>
        <w:pStyle w:val="NormalWeb"/>
        <w:spacing w:before="0" w:after="0" w:line="276" w:lineRule="auto"/>
        <w:ind w:right="-284"/>
        <w:jc w:val="both"/>
        <w:rPr>
          <w:ins w:id="258" w:author="Laurieth Karina Palomino Florez" w:date="2025-10-20T17:45:00Z"/>
          <w:rFonts w:ascii="Arial Narrow" w:hAnsi="Arial Narrow"/>
        </w:rPr>
      </w:pPr>
      <w:r w:rsidRPr="0A5FED29">
        <w:rPr>
          <w:rFonts w:ascii="Arial Narrow" w:hAnsi="Arial Narrow"/>
        </w:rPr>
        <w:t xml:space="preserve"> </w:t>
      </w:r>
      <w:ins w:id="259" w:author="Laurieth Karina Palomino Florez" w:date="2025-10-20T17:44:00Z">
        <w:r w:rsidR="00666050">
          <w:rPr>
            <w:rFonts w:ascii="Arial Narrow" w:hAnsi="Arial Narrow"/>
          </w:rPr>
          <w:t xml:space="preserve">2. </w:t>
        </w:r>
      </w:ins>
      <w:del w:id="260" w:author="Laurieth Karina Palomino Florez" w:date="2025-10-20T17:44:00Z">
        <w:r w:rsidRPr="0A5FED29" w:rsidDel="00666050">
          <w:rPr>
            <w:rFonts w:ascii="Arial Narrow" w:hAnsi="Arial Narrow"/>
          </w:rPr>
          <w:delText xml:space="preserve">la de </w:delText>
        </w:r>
      </w:del>
      <w:ins w:id="261" w:author="Karen Paola Amador Rangel" w:date="2025-03-13T11:46:00Z">
        <w:del w:id="262" w:author="Laurieth Karina Palomino Florez" w:date="2025-10-20T17:44:00Z">
          <w:r w:rsidR="006947A5" w:rsidDel="00666050">
            <w:rPr>
              <w:rFonts w:ascii="Arial Narrow" w:hAnsi="Arial Narrow"/>
            </w:rPr>
            <w:delText>r</w:delText>
          </w:r>
        </w:del>
      </w:ins>
      <w:del w:id="263" w:author="Karen Paola Amador Rangel" w:date="2025-03-13T11:46:00Z">
        <w:r w:rsidRPr="0A5FED29" w:rsidDel="006947A5">
          <w:rPr>
            <w:rFonts w:ascii="Arial Narrow" w:hAnsi="Arial Narrow"/>
          </w:rPr>
          <w:delText>R</w:delText>
        </w:r>
      </w:del>
      <w:r w:rsidR="00CD2B64">
        <w:rPr>
          <w:rFonts w:ascii="Arial Narrow" w:hAnsi="Arial Narrow"/>
        </w:rPr>
        <w:t>R</w:t>
      </w:r>
      <w:r w:rsidRPr="0A5FED29">
        <w:rPr>
          <w:rFonts w:ascii="Arial Narrow" w:hAnsi="Arial Narrow"/>
        </w:rPr>
        <w:t>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natural</w:t>
      </w:r>
      <w:ins w:id="264" w:author="Laurieth Karina Palomino Florez" w:date="2025-10-20T17:44:00Z">
        <w:r w:rsidR="00666050">
          <w:rPr>
            <w:rFonts w:ascii="Arial Narrow" w:hAnsi="Arial Narrow"/>
          </w:rPr>
          <w:t xml:space="preserve">; </w:t>
        </w:r>
      </w:ins>
      <w:r w:rsidRPr="0A5FED29">
        <w:rPr>
          <w:rFonts w:ascii="Arial Narrow" w:hAnsi="Arial Narrow"/>
        </w:rPr>
        <w:t xml:space="preserve"> </w:t>
      </w:r>
      <w:del w:id="265" w:author="Laurieth Karina Palomino Florez" w:date="2025-10-20T17:45:00Z">
        <w:r w:rsidRPr="0A5FED29" w:rsidDel="00666050">
          <w:rPr>
            <w:rFonts w:ascii="Arial Narrow" w:hAnsi="Arial Narrow"/>
          </w:rPr>
          <w:delText>y  la de d</w:delText>
        </w:r>
      </w:del>
    </w:p>
    <w:p w14:paraId="0E769DA1" w14:textId="77777777" w:rsidR="00666050" w:rsidRDefault="00666050" w:rsidP="00385AB2">
      <w:pPr>
        <w:pStyle w:val="NormalWeb"/>
        <w:spacing w:before="0" w:after="0" w:line="276" w:lineRule="auto"/>
        <w:ind w:right="-284"/>
        <w:jc w:val="both"/>
        <w:rPr>
          <w:ins w:id="266" w:author="Laurieth Karina Palomino Florez" w:date="2025-10-20T17:45:00Z"/>
          <w:rFonts w:ascii="Arial Narrow" w:hAnsi="Arial Narrow"/>
        </w:rPr>
      </w:pPr>
    </w:p>
    <w:p w14:paraId="25289109" w14:textId="6CE6D1CD" w:rsidR="00385AB2" w:rsidRPr="0004515D" w:rsidRDefault="00666050" w:rsidP="00385AB2">
      <w:pPr>
        <w:pStyle w:val="NormalWeb"/>
        <w:spacing w:before="0" w:after="0" w:line="276" w:lineRule="auto"/>
        <w:ind w:right="-284"/>
        <w:jc w:val="both"/>
        <w:rPr>
          <w:rFonts w:ascii="Arial Narrow" w:hAnsi="Arial Narrow"/>
        </w:rPr>
      </w:pPr>
      <w:ins w:id="267" w:author="Laurieth Karina Palomino Florez" w:date="2025-10-20T17:45:00Z">
        <w:r>
          <w:rPr>
            <w:rFonts w:ascii="Arial Narrow" w:hAnsi="Arial Narrow"/>
          </w:rPr>
          <w:t>4. D</w:t>
        </w:r>
      </w:ins>
      <w:r w:rsidR="00385AB2" w:rsidRPr="0A5FED29">
        <w:rPr>
          <w:rFonts w:ascii="Arial Narrow" w:hAnsi="Arial Narrow"/>
        </w:rPr>
        <w:t>irigir y coordinar el proceso de planificación y la ejecución armónica de las actividades en materia ambiental, de las entidades integrantes del Sistema Nacional Ambiental (SINA).</w:t>
      </w:r>
    </w:p>
    <w:p w14:paraId="2050CF40" w14:textId="77777777" w:rsidR="00385AB2" w:rsidRDefault="00385AB2" w:rsidP="00385AB2">
      <w:pPr>
        <w:pStyle w:val="NormalWeb"/>
        <w:spacing w:before="0" w:after="0" w:line="276" w:lineRule="auto"/>
        <w:ind w:right="-284"/>
        <w:jc w:val="both"/>
        <w:rPr>
          <w:rFonts w:ascii="Arial Narrow" w:hAnsi="Arial Narrow" w:cs="Arial"/>
        </w:rPr>
      </w:pPr>
    </w:p>
    <w:p w14:paraId="572BA0F1" w14:textId="77777777" w:rsidR="00662F2D" w:rsidRPr="0004515D" w:rsidRDefault="00662F2D" w:rsidP="00463B16">
      <w:pPr>
        <w:pStyle w:val="NormalWeb"/>
        <w:numPr>
          <w:ilvl w:val="0"/>
          <w:numId w:val="33"/>
        </w:numPr>
        <w:spacing w:before="0" w:after="0" w:line="276" w:lineRule="auto"/>
        <w:ind w:left="284" w:right="-284" w:hanging="284"/>
        <w:jc w:val="both"/>
        <w:rPr>
          <w:rFonts w:ascii="Arial Narrow" w:hAnsi="Arial Narrow" w:cs="Arial"/>
        </w:rPr>
      </w:pPr>
      <w:r>
        <w:rPr>
          <w:rFonts w:ascii="Arial Narrow" w:hAnsi="Arial Narrow" w:cs="Arial"/>
        </w:rPr>
        <w:t xml:space="preserve">Decreto –Ley 3570 de 2011: </w:t>
      </w:r>
    </w:p>
    <w:p w14:paraId="3FCA1D76" w14:textId="77777777" w:rsidR="00662F2D" w:rsidRDefault="00662F2D" w:rsidP="00385AB2">
      <w:pPr>
        <w:pStyle w:val="paragraph"/>
        <w:spacing w:before="0" w:beforeAutospacing="0" w:after="0" w:afterAutospacing="0" w:line="276" w:lineRule="auto"/>
        <w:ind w:right="-284"/>
        <w:jc w:val="both"/>
        <w:textAlignment w:val="baseline"/>
        <w:rPr>
          <w:rFonts w:ascii="Arial Narrow" w:hAnsi="Arial Narrow"/>
          <w:szCs w:val="20"/>
          <w:lang w:val="es-ES" w:eastAsia="es-ES"/>
        </w:rPr>
      </w:pPr>
    </w:p>
    <w:p w14:paraId="47D8FE86" w14:textId="77777777" w:rsidR="00385AB2" w:rsidRPr="0004515D" w:rsidRDefault="00385AB2" w:rsidP="00385AB2">
      <w:pPr>
        <w:pStyle w:val="paragraph"/>
        <w:spacing w:before="0" w:beforeAutospacing="0" w:after="0" w:afterAutospacing="0" w:line="276" w:lineRule="auto"/>
        <w:ind w:right="-284"/>
        <w:jc w:val="both"/>
        <w:textAlignment w:val="baseline"/>
        <w:rPr>
          <w:rFonts w:ascii="Arial Narrow" w:hAnsi="Arial Narrow"/>
          <w:szCs w:val="20"/>
          <w:lang w:val="es-ES" w:eastAsia="es-ES"/>
        </w:rPr>
      </w:pPr>
      <w:r w:rsidRPr="0004515D">
        <w:rPr>
          <w:rFonts w:ascii="Arial Narrow" w:hAnsi="Arial Narrow"/>
          <w:szCs w:val="20"/>
          <w:lang w:val="es-ES" w:eastAsia="es-ES"/>
        </w:rPr>
        <w:t>Numeral 1</w:t>
      </w:r>
      <w:r w:rsidR="00DF5413">
        <w:rPr>
          <w:rFonts w:ascii="Arial Narrow" w:hAnsi="Arial Narrow"/>
          <w:szCs w:val="20"/>
          <w:lang w:val="es-ES" w:eastAsia="es-ES"/>
        </w:rPr>
        <w:t>,</w:t>
      </w:r>
      <w:r w:rsidRPr="0004515D">
        <w:rPr>
          <w:rFonts w:ascii="Arial Narrow" w:hAnsi="Arial Narrow"/>
          <w:szCs w:val="20"/>
          <w:lang w:val="es-ES" w:eastAsia="es-ES"/>
        </w:rPr>
        <w:t xml:space="preserve"> del artículo 2</w:t>
      </w:r>
      <w:r w:rsidR="00DF5413">
        <w:rPr>
          <w:rFonts w:ascii="Arial Narrow" w:hAnsi="Arial Narrow"/>
          <w:szCs w:val="20"/>
          <w:lang w:val="es-ES" w:eastAsia="es-ES"/>
        </w:rPr>
        <w:t xml:space="preserve">, </w:t>
      </w:r>
      <w:r w:rsidRPr="0004515D">
        <w:rPr>
          <w:rFonts w:ascii="Arial Narrow" w:hAnsi="Arial Narrow"/>
          <w:szCs w:val="20"/>
          <w:lang w:val="es-ES" w:eastAsia="es-ES"/>
        </w:rPr>
        <w:t>establec</w:t>
      </w:r>
      <w:r w:rsidR="00DF5413">
        <w:rPr>
          <w:rFonts w:ascii="Arial Narrow" w:hAnsi="Arial Narrow"/>
          <w:szCs w:val="20"/>
          <w:lang w:val="es-ES" w:eastAsia="es-ES"/>
        </w:rPr>
        <w:t>e</w:t>
      </w:r>
      <w:r w:rsidRPr="0004515D">
        <w:rPr>
          <w:rFonts w:ascii="Arial Narrow" w:hAnsi="Arial Narrow"/>
          <w:szCs w:val="20"/>
          <w:lang w:val="es-ES" w:eastAsia="es-ES"/>
        </w:rPr>
        <w:t xml:space="preserve"> como función del Ministerio d</w:t>
      </w:r>
      <w:bookmarkStart w:id="268" w:name="_GoBack"/>
      <w:bookmarkEnd w:id="268"/>
      <w:r w:rsidRPr="0004515D">
        <w:rPr>
          <w:rFonts w:ascii="Arial Narrow" w:hAnsi="Arial Narrow"/>
          <w:szCs w:val="20"/>
          <w:lang w:val="es-ES" w:eastAsia="es-ES"/>
        </w:rPr>
        <w:t>e Ambiente y Desarrollo Sostenible, la de diseñar y formular la política nacional en relación con el ambiente y los recursos naturales renovables, y establecer las reglas y criterios de ordenamiento ambiental de uso del territorio y de los mares adyacentes, para asegurar su conservación y el aprovechamiento sostenible de los recursos naturales renovables y del ambiente.</w:t>
      </w:r>
    </w:p>
    <w:p w14:paraId="6AA93F88" w14:textId="77777777" w:rsidR="00385AB2" w:rsidRPr="0004515D" w:rsidRDefault="00385AB2" w:rsidP="00385AB2">
      <w:pPr>
        <w:pStyle w:val="paragraph"/>
        <w:spacing w:before="0" w:beforeAutospacing="0" w:after="0" w:afterAutospacing="0" w:line="276" w:lineRule="auto"/>
        <w:ind w:right="-284"/>
        <w:jc w:val="both"/>
        <w:textAlignment w:val="baseline"/>
        <w:rPr>
          <w:rFonts w:ascii="Arial Narrow" w:hAnsi="Arial Narrow"/>
          <w:szCs w:val="20"/>
          <w:lang w:val="es-ES" w:eastAsia="es-ES"/>
        </w:rPr>
      </w:pPr>
    </w:p>
    <w:p w14:paraId="79F730F9" w14:textId="77777777" w:rsidR="00385AB2" w:rsidRPr="0004515D" w:rsidRDefault="00366819" w:rsidP="00385AB2">
      <w:pPr>
        <w:pStyle w:val="paragraph"/>
        <w:spacing w:before="0" w:beforeAutospacing="0" w:after="0" w:afterAutospacing="0" w:line="276" w:lineRule="auto"/>
        <w:ind w:right="-284"/>
        <w:jc w:val="both"/>
        <w:textAlignment w:val="baseline"/>
        <w:rPr>
          <w:rFonts w:ascii="Arial Narrow" w:hAnsi="Arial Narrow"/>
          <w:szCs w:val="20"/>
          <w:lang w:val="es-ES" w:eastAsia="es-ES"/>
        </w:rPr>
      </w:pPr>
      <w:r>
        <w:rPr>
          <w:rFonts w:ascii="Arial Narrow" w:hAnsi="Arial Narrow"/>
          <w:szCs w:val="20"/>
          <w:lang w:val="es-ES" w:eastAsia="es-ES"/>
        </w:rPr>
        <w:t>N</w:t>
      </w:r>
      <w:r w:rsidRPr="0004515D">
        <w:rPr>
          <w:rFonts w:ascii="Arial Narrow" w:hAnsi="Arial Narrow"/>
          <w:szCs w:val="20"/>
          <w:lang w:val="es-ES" w:eastAsia="es-ES"/>
        </w:rPr>
        <w:t>umeral 5</w:t>
      </w:r>
      <w:r>
        <w:rPr>
          <w:rFonts w:ascii="Arial Narrow" w:hAnsi="Arial Narrow"/>
          <w:szCs w:val="20"/>
          <w:lang w:val="es-ES" w:eastAsia="es-ES"/>
        </w:rPr>
        <w:t>, del a</w:t>
      </w:r>
      <w:r w:rsidR="00385AB2" w:rsidRPr="0004515D">
        <w:rPr>
          <w:rFonts w:ascii="Arial Narrow" w:hAnsi="Arial Narrow"/>
          <w:szCs w:val="20"/>
          <w:lang w:val="es-ES" w:eastAsia="es-ES"/>
        </w:rPr>
        <w:t>rtículo 19, establece como función de este Ministerio diseñar y promover, al interior de los sectores productivos y de servicios, estrategias para la adopción de mejores prácticas ambientales orientadas a mejorar la competitividad, productividad, autogestión e internalización de costos ambientales.</w:t>
      </w:r>
    </w:p>
    <w:p w14:paraId="1B1EC83B" w14:textId="77777777" w:rsidR="00385AB2" w:rsidRPr="00911EB8" w:rsidRDefault="00385AB2" w:rsidP="00385AB2">
      <w:pPr>
        <w:pStyle w:val="Textoindependiente"/>
        <w:widowControl w:val="0"/>
        <w:spacing w:before="120" w:after="60"/>
        <w:ind w:right="618"/>
        <w:rPr>
          <w:rFonts w:ascii="Arial Narrow" w:hAnsi="Arial Narrow"/>
        </w:rPr>
      </w:pPr>
    </w:p>
    <w:sectPr w:rsidR="00385AB2" w:rsidRPr="00911EB8" w:rsidSect="00D20980">
      <w:headerReference w:type="default" r:id="rId10"/>
      <w:footerReference w:type="even" r:id="rId11"/>
      <w:footerReference w:type="default" r:id="rId12"/>
      <w:pgSz w:w="12242" w:h="15842" w:code="1"/>
      <w:pgMar w:top="1985" w:right="1701" w:bottom="1134" w:left="1701" w:header="720" w:footer="72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Karen Paola Amador Rangel" w:date="2025-03-13T11:25:00Z" w:initials="KA">
    <w:p w14:paraId="1BB702D1" w14:textId="7062A76C" w:rsidR="002A706E" w:rsidRDefault="002A706E" w:rsidP="002A706E">
      <w:pPr>
        <w:pStyle w:val="Textocomentario"/>
      </w:pPr>
      <w:r>
        <w:rPr>
          <w:rStyle w:val="Refdecomentario"/>
        </w:rPr>
        <w:annotationRef/>
      </w:r>
      <w:r w:rsidR="00A438A9">
        <w:t>Indicar l</w:t>
      </w:r>
      <w:r>
        <w:t>as competencias de DOAT para expedir los lineamientos</w:t>
      </w:r>
    </w:p>
  </w:comment>
  <w:comment w:id="2" w:author="Laurieth Karina Palomino Florez" w:date="2025-10-20T16:55:00Z" w:initials="LP">
    <w:p w14:paraId="6599035D" w14:textId="77777777" w:rsidR="005F3066" w:rsidRDefault="005F3066" w:rsidP="005F3066">
      <w:pPr>
        <w:pStyle w:val="Textocomentario"/>
      </w:pPr>
      <w:r>
        <w:rPr>
          <w:rStyle w:val="Refdecomentario"/>
        </w:rPr>
        <w:annotationRef/>
      </w:r>
      <w:r>
        <w:t>Acogida la observación. Se relaciona la competencia de la DOAT-SINA</w:t>
      </w:r>
    </w:p>
  </w:comment>
  <w:comment w:id="18" w:author="Karen Paola Amador Rangel" w:date="2025-03-13T11:22:00Z" w:initials="KA">
    <w:p w14:paraId="22CF0B4B" w14:textId="33C790ED" w:rsidR="002A706E" w:rsidRDefault="002A706E" w:rsidP="002A706E">
      <w:pPr>
        <w:pStyle w:val="Textocomentario"/>
      </w:pPr>
      <w:r>
        <w:rPr>
          <w:rStyle w:val="Refdecomentario"/>
        </w:rPr>
        <w:annotationRef/>
      </w:r>
      <w:r>
        <w:rPr>
          <w:b/>
          <w:bCs/>
          <w:color w:val="000000"/>
        </w:rPr>
        <w:t>5) Establecer los criterios ambientales que deben ser incorporados en la formulación de las políticas sectoriales</w:t>
      </w:r>
      <w:r>
        <w:rPr>
          <w:color w:val="000000"/>
        </w:rPr>
        <w:t xml:space="preserve"> y en los procesos de planificación de los demás Ministerios y entidades, previa su consulta con esos organismos; </w:t>
      </w:r>
      <w:r>
        <w:t xml:space="preserve"> </w:t>
      </w:r>
    </w:p>
  </w:comment>
  <w:comment w:id="19" w:author="Karen Paola Amador Rangel" w:date="2025-03-13T11:24:00Z" w:initials="KA">
    <w:p w14:paraId="3F716EA7" w14:textId="77777777" w:rsidR="002A706E" w:rsidRDefault="002A706E" w:rsidP="002A706E">
      <w:pPr>
        <w:pStyle w:val="Textocomentario"/>
      </w:pPr>
      <w:r>
        <w:rPr>
          <w:rStyle w:val="Refdecomentario"/>
        </w:rPr>
        <w:annotationRef/>
      </w:r>
      <w:r>
        <w:rPr>
          <w:color w:val="000000"/>
        </w:rPr>
        <w:t xml:space="preserve">1. </w:t>
      </w:r>
      <w:r>
        <w:rPr>
          <w:b/>
          <w:bCs/>
          <w:color w:val="000000"/>
        </w:rPr>
        <w:t>Diseñar y formular la política nacional en relación con el ambiente y los recursos naturales renovables,</w:t>
      </w:r>
      <w:r>
        <w:rPr>
          <w:color w:val="000000"/>
        </w:rPr>
        <w:t xml:space="preserve"> y establecer las reglas y criterios de ordenamiento ambiental de uso del territorio y de los mares adyacentes, para asegurar su conservación y el aprovechamiento sostenible de los recursos naturales renovables y del ambiente. </w:t>
      </w:r>
      <w:r>
        <w:t xml:space="preserve"> </w:t>
      </w:r>
    </w:p>
  </w:comment>
  <w:comment w:id="20" w:author="Karen Paola Amador Rangel" w:date="2025-03-13T11:26:00Z" w:initials="KA">
    <w:p w14:paraId="31283135" w14:textId="07B8688E" w:rsidR="002A706E" w:rsidRDefault="002A706E" w:rsidP="002A706E">
      <w:pPr>
        <w:pStyle w:val="Textocomentario"/>
      </w:pPr>
      <w:r>
        <w:rPr>
          <w:rStyle w:val="Refdecomentario"/>
        </w:rPr>
        <w:annotationRef/>
      </w:r>
      <w:r>
        <w:t>Esto es la competencia de DAASU</w:t>
      </w:r>
      <w:r w:rsidR="00A438A9">
        <w:t>, dependencia que no presenta la iniciativa</w:t>
      </w:r>
    </w:p>
  </w:comment>
  <w:comment w:id="21" w:author="Karen Paola Amador Rangel" w:date="2025-05-27T11:42:00Z" w:initials="KPAR">
    <w:p w14:paraId="5148EB4F" w14:textId="757806B2" w:rsidR="00A438A9" w:rsidRDefault="00A438A9">
      <w:pPr>
        <w:pStyle w:val="Textocomentario"/>
      </w:pPr>
      <w:r>
        <w:rPr>
          <w:rStyle w:val="Refdecomentario"/>
        </w:rPr>
        <w:annotationRef/>
      </w:r>
    </w:p>
  </w:comment>
  <w:comment w:id="22" w:author="Laurieth Karina Palomino Florez" w:date="2025-10-20T16:57:00Z" w:initials="LP">
    <w:p w14:paraId="2376ACAB" w14:textId="77777777" w:rsidR="000D1A97" w:rsidRDefault="005F3066" w:rsidP="000D1A97">
      <w:pPr>
        <w:pStyle w:val="Textocomentario"/>
      </w:pPr>
      <w:r>
        <w:rPr>
          <w:rStyle w:val="Refdecomentario"/>
        </w:rPr>
        <w:annotationRef/>
      </w:r>
      <w:r w:rsidR="000D1A97">
        <w:t>Estos lineamientos se desarrollaron con las áreas técnicas del Minambiente, específicamente con: DAASU, DGIRH, DBBSE, DCCGR y se relacionan los numerales 5,10, 22 y 25 del articulo 3 del Decreto 1682 del 2017 que detalla las competencia de la DOAT-SINA parala formulación de los lineamientos</w:t>
      </w:r>
    </w:p>
  </w:comment>
  <w:comment w:id="23" w:author="Dalila" w:date="2025-10-20T19:05:00Z" w:initials="DCS">
    <w:p w14:paraId="2C61CE13" w14:textId="3F2B7749" w:rsidR="000B0935" w:rsidRDefault="000B0935">
      <w:pPr>
        <w:pStyle w:val="Textocomentario"/>
      </w:pPr>
      <w:r>
        <w:rPr>
          <w:rStyle w:val="Refdecomentario"/>
        </w:rPr>
        <w:annotationRef/>
      </w:r>
    </w:p>
  </w:comment>
  <w:comment w:id="33" w:author="Karen Paola Amador Rangel" w:date="2025-03-13T11:16:00Z" w:initials="KA">
    <w:p w14:paraId="654853FA" w14:textId="4661F7B3" w:rsidR="002A706E" w:rsidRDefault="002A706E" w:rsidP="002A706E">
      <w:pPr>
        <w:pStyle w:val="Textocomentario"/>
      </w:pPr>
      <w:r>
        <w:rPr>
          <w:rStyle w:val="Refdecomentario"/>
        </w:rPr>
        <w:annotationRef/>
      </w:r>
      <w:r>
        <w:t xml:space="preserve">Se sugiere eliminar este término, es un modelo agrícola altamente cuestionado por los graves impactos sociales, ambientales y económicos, para mayor profundidad, revisar: </w:t>
      </w:r>
      <w:hyperlink r:id="rId1" w:history="1">
        <w:r w:rsidRPr="00215E53">
          <w:rPr>
            <w:rStyle w:val="Hipervnculo"/>
          </w:rPr>
          <w:t>https://www.fao.org/agroecology/database/detail/es/c/470739/</w:t>
        </w:r>
      </w:hyperlink>
    </w:p>
  </w:comment>
  <w:comment w:id="34" w:author="Laurieth Karina Palomino Florez" w:date="2025-10-20T17:00:00Z" w:initials="LP">
    <w:p w14:paraId="1B28DDBE" w14:textId="77777777" w:rsidR="005F3066" w:rsidRDefault="005F3066" w:rsidP="005F3066">
      <w:pPr>
        <w:pStyle w:val="Textocomentario"/>
      </w:pPr>
      <w:r>
        <w:rPr>
          <w:rStyle w:val="Refdecomentario"/>
        </w:rPr>
        <w:annotationRef/>
      </w:r>
      <w:r>
        <w:t>Acogida la observación. Se ajustó en todos los documentos</w:t>
      </w:r>
    </w:p>
  </w:comment>
  <w:comment w:id="40" w:author="Karen Paola Amador Rangel" w:date="2025-03-13T13:14:00Z" w:initials="KA">
    <w:p w14:paraId="5EFF8B3F" w14:textId="22906434" w:rsidR="00CC274A" w:rsidRDefault="001956DF" w:rsidP="00CC274A">
      <w:pPr>
        <w:pStyle w:val="Textocomentario"/>
      </w:pPr>
      <w:r>
        <w:rPr>
          <w:rStyle w:val="Refdecomentario"/>
        </w:rPr>
        <w:annotationRef/>
      </w:r>
      <w:r w:rsidR="00CC274A">
        <w:t xml:space="preserve">El siguiente comentario es más de tipo de redacción: las expresiones, proyectos, obras o actividades son empleadas en contextos de procesos de licenciamiento ambiental; Al respecto, señala el D.1076/15, </w:t>
      </w:r>
      <w:r w:rsidR="00CC274A">
        <w:rPr>
          <w:b/>
          <w:bCs/>
          <w:color w:val="000000"/>
        </w:rPr>
        <w:t xml:space="preserve">Artículo 2.2.2.3.1.1: </w:t>
      </w:r>
      <w:r w:rsidR="00CC274A">
        <w:rPr>
          <w:color w:val="000000"/>
        </w:rPr>
        <w:t>Un proyecto, obra o actividad incluye la planeación, emplazamiento, instalación, construcción, montaje, operación, mantenimiento, desmantelamiento, abandono y/o terminación de todas las acciones, usos del espacio, actividades e infraestructura relacionados y asociados con su desarrollo. </w:t>
      </w:r>
      <w:r w:rsidR="00CC274A">
        <w:rPr>
          <w:b/>
          <w:bCs/>
          <w:color w:val="000000"/>
        </w:rPr>
        <w:t xml:space="preserve"> </w:t>
      </w:r>
    </w:p>
    <w:p w14:paraId="0C8DE394" w14:textId="77777777" w:rsidR="00CC274A" w:rsidRDefault="00CC274A" w:rsidP="00CC274A">
      <w:pPr>
        <w:pStyle w:val="Textocomentario"/>
      </w:pPr>
    </w:p>
    <w:p w14:paraId="2CCF0B37" w14:textId="77777777" w:rsidR="00CC274A" w:rsidRDefault="00CC274A" w:rsidP="00CC274A">
      <w:pPr>
        <w:pStyle w:val="Textocomentario"/>
      </w:pPr>
      <w:r>
        <w:t>Se sugiere reemplazarlas por otros términos que se armonicen con las políticas sobre las que se instrumenta la reglamentación; la producción alimentaria en Colombia</w:t>
      </w:r>
    </w:p>
  </w:comment>
  <w:comment w:id="41" w:author="Laurieth Karina Palomino Florez" w:date="2025-10-20T17:06:00Z" w:initials="LP">
    <w:p w14:paraId="78E9C5A7" w14:textId="77777777" w:rsidR="00B407C3" w:rsidRDefault="00B407C3" w:rsidP="00B407C3">
      <w:pPr>
        <w:pStyle w:val="Textocomentario"/>
      </w:pPr>
      <w:r>
        <w:rPr>
          <w:rStyle w:val="Refdecomentario"/>
        </w:rPr>
        <w:annotationRef/>
      </w:r>
      <w:r>
        <w:t>Acogida la observación, en línea con la redacción de los linemaientos</w:t>
      </w:r>
    </w:p>
  </w:comment>
  <w:comment w:id="54" w:author="Karen Paola Amador Rangel" w:date="2025-03-13T13:03:00Z" w:initials="KA">
    <w:p w14:paraId="05A57CE1" w14:textId="5E0B7D56" w:rsidR="001956DF" w:rsidRDefault="009B23DB" w:rsidP="001956DF">
      <w:pPr>
        <w:pStyle w:val="Textocomentario"/>
      </w:pPr>
      <w:r>
        <w:rPr>
          <w:rStyle w:val="Refdecomentario"/>
        </w:rPr>
        <w:annotationRef/>
      </w:r>
      <w:r w:rsidR="001956DF">
        <w:t xml:space="preserve">Se sugiere armonizar el objetivo con lo señalado en el DTS, pág </w:t>
      </w:r>
      <w:r w:rsidR="005E32D8">
        <w:t>7</w:t>
      </w:r>
      <w:r w:rsidR="001956DF">
        <w:t xml:space="preserve">: “(…) </w:t>
      </w:r>
      <w:r w:rsidR="005E32D8" w:rsidRPr="4F4A4BB1">
        <w:t xml:space="preserve">identificar, reducir y controlar impactos que estas prácticas </w:t>
      </w:r>
      <w:r w:rsidR="005E32D8">
        <w:t xml:space="preserve">pueden generar </w:t>
      </w:r>
      <w:r w:rsidR="005E32D8" w:rsidRPr="4F4A4BB1">
        <w:t>sobre</w:t>
      </w:r>
      <w:r w:rsidR="005E32D8">
        <w:t xml:space="preserve"> los </w:t>
      </w:r>
      <w:r w:rsidR="005E32D8" w:rsidRPr="4F4A4BB1">
        <w:t>ecosistemas, la biodiversidad y sus servicios ecosistémicos, así como resaltar la importancia de la atención de las condiciones ambientales y territoriales, con el fin de minimizar el impacto en el cambio del uso del suelo en el ordenamiento territorial.</w:t>
      </w:r>
      <w:r w:rsidR="005E32D8">
        <w:rPr>
          <w:rStyle w:val="Refdecomentario"/>
        </w:rPr>
        <w:annotationRef/>
      </w:r>
      <w:r w:rsidR="005E32D8">
        <w:t xml:space="preserve"> </w:t>
      </w:r>
      <w:r w:rsidR="001956DF">
        <w:t>(…)”</w:t>
      </w:r>
    </w:p>
    <w:p w14:paraId="38B4695A" w14:textId="77777777" w:rsidR="001956DF" w:rsidRDefault="001956DF" w:rsidP="001956DF">
      <w:pPr>
        <w:pStyle w:val="Textocomentario"/>
      </w:pPr>
    </w:p>
    <w:p w14:paraId="6B0931AE" w14:textId="77777777" w:rsidR="001956DF" w:rsidRDefault="001956DF" w:rsidP="001956DF">
      <w:pPr>
        <w:pStyle w:val="Textocomentario"/>
      </w:pPr>
      <w:r>
        <w:t>Adicionalmente, en la pág 8 del DTS ( segundo párrafo, líneas 9 y 10), se dice: “(…) y puedan cumplir con el objetivo final de unificar los requerimientos a nivel nacional para prevenir los impactos negativos de esta actividad sobre los recursos naturales (…)”</w:t>
      </w:r>
    </w:p>
  </w:comment>
  <w:comment w:id="55" w:author="Laurieth Karina Palomino Florez" w:date="2025-10-20T17:14:00Z" w:initials="LP">
    <w:p w14:paraId="2015022B" w14:textId="77777777" w:rsidR="00C048A9" w:rsidRDefault="00C048A9" w:rsidP="00C048A9">
      <w:pPr>
        <w:pStyle w:val="Textocomentario"/>
      </w:pPr>
      <w:r>
        <w:rPr>
          <w:rStyle w:val="Refdecomentario"/>
        </w:rPr>
        <w:annotationRef/>
      </w:r>
      <w:r>
        <w:t>Acogida, se ajusta en línea con el DTS</w:t>
      </w:r>
    </w:p>
  </w:comment>
  <w:comment w:id="58" w:author="Karen Paola Amador Rangel" w:date="2025-03-13T11:41:00Z" w:initials="KA">
    <w:p w14:paraId="68D9E164" w14:textId="7BF54F11" w:rsidR="005E32D8" w:rsidRDefault="006947A5" w:rsidP="005E32D8">
      <w:pPr>
        <w:rPr>
          <w:rFonts w:cs="Arial"/>
        </w:rPr>
      </w:pPr>
      <w:r>
        <w:rPr>
          <w:rStyle w:val="Refdecomentario"/>
        </w:rPr>
        <w:annotationRef/>
      </w:r>
      <w:r w:rsidR="00C726B6">
        <w:t xml:space="preserve">Se sugiere indicar a qué refiere este número: hectáreas ?// No se evidencia en el DTS, la cifra correspondiente para el 2021,// Adicionalmente se sugiere unificar las cifras que se reporta en el DTS, página </w:t>
      </w:r>
      <w:r w:rsidR="005E32D8">
        <w:t>6</w:t>
      </w:r>
      <w:r w:rsidR="00C726B6">
        <w:t xml:space="preserve">: “ (…) </w:t>
      </w:r>
      <w:r w:rsidR="005E32D8" w:rsidRPr="00C80DB2">
        <w:t xml:space="preserve">De acuerdo con las cifras del Ministerio de Agricultura y Desarrollo Rural, </w:t>
      </w:r>
      <w:r w:rsidR="005E32D8">
        <w:t xml:space="preserve">en Colombia para </w:t>
      </w:r>
      <w:r w:rsidR="005E32D8" w:rsidRPr="00C80DB2">
        <w:t xml:space="preserve"> el año 2015 contaban con 57.826 hectáreas dedicadas al cultivo de aguacate y en el año 2023 esta cifra ascendió a 135.275 hectáreas</w:t>
      </w:r>
      <w:r w:rsidR="005E32D8" w:rsidRPr="00C80DB2">
        <w:rPr>
          <w:noProof/>
          <w:lang w:val="es-MX"/>
        </w:rPr>
        <w:t xml:space="preserve"> (Ministerio de Agricultura y Desarrollo Rural 2021)</w:t>
      </w:r>
      <w:r w:rsidR="005E32D8">
        <w:rPr>
          <w:rStyle w:val="Refdecomentario"/>
        </w:rPr>
        <w:annotationRef/>
      </w:r>
      <w:r w:rsidR="005E32D8" w:rsidRPr="00C80DB2">
        <w:t>,</w:t>
      </w:r>
      <w:r w:rsidR="005E32D8">
        <w:t xml:space="preserve"> distribuidas principalmente en </w:t>
      </w:r>
      <w:r w:rsidR="005E32D8" w:rsidRPr="00AF502A">
        <w:rPr>
          <w:rFonts w:cs="Arial"/>
        </w:rPr>
        <w:t>los departamentos de Antioquia, C</w:t>
      </w:r>
      <w:r w:rsidR="005E32D8">
        <w:rPr>
          <w:rFonts w:cs="Arial"/>
        </w:rPr>
        <w:t>aldas y Tolima, que representan el 50</w:t>
      </w:r>
      <w:r w:rsidR="005E32D8" w:rsidRPr="00AF502A">
        <w:rPr>
          <w:rFonts w:cs="Arial"/>
        </w:rPr>
        <w:t>% del total del área sembrada de aguacate</w:t>
      </w:r>
      <w:r w:rsidR="005E32D8">
        <w:rPr>
          <w:rFonts w:cs="Arial"/>
        </w:rPr>
        <w:t xml:space="preserve"> </w:t>
      </w:r>
      <w:r w:rsidR="005E32D8" w:rsidRPr="00AF502A">
        <w:rPr>
          <w:rFonts w:cs="Arial"/>
        </w:rPr>
        <w:t>en el país</w:t>
      </w:r>
      <w:r w:rsidR="005E32D8">
        <w:rPr>
          <w:rFonts w:cs="Arial"/>
        </w:rPr>
        <w:t xml:space="preserve"> y</w:t>
      </w:r>
      <w:r w:rsidR="005E32D8" w:rsidRPr="00AF502A">
        <w:rPr>
          <w:rFonts w:cs="Arial"/>
        </w:rPr>
        <w:t xml:space="preserve"> Antioquia </w:t>
      </w:r>
      <w:r w:rsidR="005E32D8">
        <w:rPr>
          <w:rFonts w:cs="Arial"/>
        </w:rPr>
        <w:t>es e</w:t>
      </w:r>
      <w:r w:rsidR="005E32D8" w:rsidRPr="00AF502A">
        <w:rPr>
          <w:rFonts w:cs="Arial"/>
        </w:rPr>
        <w:t>l territorio con mayor producc</w:t>
      </w:r>
      <w:r w:rsidR="005E32D8">
        <w:rPr>
          <w:rFonts w:cs="Arial"/>
        </w:rPr>
        <w:t>ión con una participación del 20</w:t>
      </w:r>
      <w:r w:rsidR="005E32D8" w:rsidRPr="00AF502A">
        <w:rPr>
          <w:rFonts w:cs="Arial"/>
        </w:rPr>
        <w:t>% del total nacional</w:t>
      </w:r>
      <w:r w:rsidR="005E32D8">
        <w:rPr>
          <w:rFonts w:cs="Arial"/>
        </w:rPr>
        <w:t>.</w:t>
      </w:r>
    </w:p>
    <w:p w14:paraId="0DEBD3BD" w14:textId="6DAF3140" w:rsidR="00C726B6" w:rsidRDefault="005E32D8" w:rsidP="00C726B6">
      <w:pPr>
        <w:pStyle w:val="Textocomentario"/>
      </w:pPr>
      <w:r>
        <w:t>Lo anterior para tener claridad e identificar la problemática como lo señala el título del punto 2 de la iniciativa</w:t>
      </w:r>
      <w:r w:rsidR="00C726B6">
        <w:t>(…)”</w:t>
      </w:r>
    </w:p>
  </w:comment>
  <w:comment w:id="59" w:author="Karen Paola Amador Rangel" w:date="2025-05-27T11:51:00Z" w:initials="KPAR">
    <w:p w14:paraId="75015F34" w14:textId="50AE50F1" w:rsidR="005E32D8" w:rsidRDefault="005E32D8">
      <w:pPr>
        <w:pStyle w:val="Textocomentario"/>
      </w:pPr>
      <w:r>
        <w:rPr>
          <w:rStyle w:val="Refdecomentario"/>
        </w:rPr>
        <w:annotationRef/>
      </w:r>
    </w:p>
  </w:comment>
  <w:comment w:id="60" w:author="Laurieth Karina Palomino Florez" w:date="2025-10-20T17:18:00Z" w:initials="LP">
    <w:p w14:paraId="6B11B97E" w14:textId="77777777" w:rsidR="00C048A9" w:rsidRDefault="00C048A9" w:rsidP="00C048A9">
      <w:pPr>
        <w:pStyle w:val="Textocomentario"/>
      </w:pPr>
      <w:r>
        <w:rPr>
          <w:rStyle w:val="Refdecomentario"/>
        </w:rPr>
        <w:annotationRef/>
      </w:r>
      <w:r>
        <w:t>Acogida la observación, se ajustaron las cifras en línea los lineamientos y el DTS</w:t>
      </w:r>
    </w:p>
  </w:comment>
  <w:comment w:id="62" w:author="Karen Paola Amador Rangel" w:date="2025-03-13T11:43:00Z" w:initials="KA">
    <w:p w14:paraId="655CDE8A" w14:textId="703C1470" w:rsidR="006947A5" w:rsidRDefault="006947A5" w:rsidP="006947A5">
      <w:pPr>
        <w:pStyle w:val="Textocomentario"/>
      </w:pPr>
      <w:r>
        <w:rPr>
          <w:rStyle w:val="Refdecomentario"/>
        </w:rPr>
        <w:annotationRef/>
      </w:r>
      <w:r>
        <w:t xml:space="preserve">Como objetivo de la reglamentación: es solo la prevención a los daños ambientales? </w:t>
      </w:r>
      <w:r w:rsidR="005E32D8">
        <w:t xml:space="preserve">El daño ambiental no aparece como objetivo de la reglamentación, que de acuerdo con la pág 7 del DTS, es: </w:t>
      </w:r>
      <w:r w:rsidR="005E32D8">
        <w:rPr>
          <w:rFonts w:cs="Arial"/>
          <w:color w:val="202020"/>
        </w:rPr>
        <w:t>Los lineamientos ambientales para la producción de cultivos de aguacate en Colombia tiene como objetivo dar herramientas a las Corporaciones Autónomas Regionales y de Desarrollo Sostenible para el fortalecimiento de las funciones de control y vigilancia, al igual que la administración de los recursos naturales, a través de la unificación de los criterios y requerimientos de carácter ambiental</w:t>
      </w:r>
      <w:r w:rsidR="005E32D8">
        <w:rPr>
          <w:rStyle w:val="Refdecomentario"/>
        </w:rPr>
        <w:annotationRef/>
      </w:r>
      <w:r w:rsidR="005E32D8">
        <w:rPr>
          <w:rFonts w:cs="Arial"/>
          <w:color w:val="202020"/>
        </w:rPr>
        <w:t xml:space="preserve"> a los cultivos de aguacate de modo que </w:t>
      </w:r>
      <w:r w:rsidR="005E32D8">
        <w:rPr>
          <w:lang w:val="es-ES_tradnl"/>
        </w:rPr>
        <w:t xml:space="preserve">estas acciones del sector ambiental aporten hacia una </w:t>
      </w:r>
      <w:r w:rsidR="005E32D8" w:rsidRPr="00725FEE">
        <w:rPr>
          <w:lang w:val="es-ES_tradnl"/>
        </w:rPr>
        <w:t>producción sustentable de aguacate</w:t>
      </w:r>
    </w:p>
  </w:comment>
  <w:comment w:id="63" w:author="Karen Paola Amador Rangel" w:date="2025-05-27T11:53:00Z" w:initials="KPAR">
    <w:p w14:paraId="0B8DC845" w14:textId="5948BF34" w:rsidR="005E32D8" w:rsidRDefault="005E32D8">
      <w:pPr>
        <w:pStyle w:val="Textocomentario"/>
      </w:pPr>
      <w:r>
        <w:rPr>
          <w:rStyle w:val="Refdecomentario"/>
        </w:rPr>
        <w:annotationRef/>
      </w:r>
    </w:p>
  </w:comment>
  <w:comment w:id="64" w:author="Karen Paola Amador Rangel" w:date="2025-05-27T11:54:00Z" w:initials="KPAR">
    <w:p w14:paraId="5F29A97C" w14:textId="5C57F35B" w:rsidR="005E32D8" w:rsidRDefault="005E32D8">
      <w:pPr>
        <w:pStyle w:val="Textocomentario"/>
      </w:pPr>
      <w:r>
        <w:rPr>
          <w:rStyle w:val="Refdecomentario"/>
        </w:rPr>
        <w:annotationRef/>
      </w:r>
    </w:p>
  </w:comment>
  <w:comment w:id="65" w:author="Laurieth Karina Palomino Florez" w:date="2025-10-20T17:21:00Z" w:initials="LP">
    <w:p w14:paraId="611CDC91" w14:textId="77777777" w:rsidR="00C048A9" w:rsidRDefault="00C048A9" w:rsidP="00C048A9">
      <w:pPr>
        <w:pStyle w:val="Textocomentario"/>
      </w:pPr>
      <w:r>
        <w:rPr>
          <w:rStyle w:val="Refdecomentario"/>
        </w:rPr>
        <w:annotationRef/>
      </w:r>
      <w:r>
        <w:t xml:space="preserve">Acogido el comentario. Se ajusta en línea con el DTS y los lineamientos </w:t>
      </w:r>
    </w:p>
  </w:comment>
  <w:comment w:id="217" w:author="Karen Paola Amador Rangel" w:date="2025-03-13T11:46:00Z" w:initials="KA">
    <w:p w14:paraId="15551FD2" w14:textId="7011469E" w:rsidR="00CF50F3" w:rsidRDefault="006947A5" w:rsidP="00CF50F3">
      <w:pPr>
        <w:pStyle w:val="Textocomentario"/>
      </w:pPr>
      <w:r>
        <w:rPr>
          <w:rStyle w:val="Refdecomentario"/>
        </w:rPr>
        <w:annotationRef/>
      </w:r>
      <w:r w:rsidR="00CF50F3">
        <w:t xml:space="preserve">Se sugiere complementar con los artículos 58, 78 y 79, </w:t>
      </w:r>
    </w:p>
  </w:comment>
  <w:comment w:id="218" w:author="Laurieth Karina Palomino Florez" w:date="2025-10-20T17:29:00Z" w:initials="LP">
    <w:p w14:paraId="032A5E66" w14:textId="77777777" w:rsidR="0000080D" w:rsidRDefault="0000080D" w:rsidP="0000080D">
      <w:pPr>
        <w:pStyle w:val="Textocomentario"/>
      </w:pPr>
      <w:r>
        <w:rPr>
          <w:rStyle w:val="Refdecomentario"/>
        </w:rPr>
        <w:annotationRef/>
      </w:r>
      <w:r>
        <w:t xml:space="preserve">Acogida la observación, se incluyen los artículos sugeridos </w:t>
      </w:r>
    </w:p>
  </w:comment>
  <w:comment w:id="249" w:author="Karen Paola Amador Rangel" w:date="2025-03-13T11:49:00Z" w:initials="KA">
    <w:p w14:paraId="5C69A82C" w14:textId="0CAFD9FA" w:rsidR="006947A5" w:rsidRDefault="006947A5" w:rsidP="006947A5">
      <w:pPr>
        <w:pStyle w:val="Textocomentario"/>
      </w:pPr>
      <w:r>
        <w:rPr>
          <w:rStyle w:val="Refdecomentario"/>
        </w:rPr>
        <w:annotationRef/>
      </w:r>
      <w:r>
        <w:t xml:space="preserve">Se sugiere indicar los numerales respectivos, </w:t>
      </w:r>
    </w:p>
  </w:comment>
  <w:comment w:id="250" w:author="Laurieth Karina Palomino Florez" w:date="2025-10-20T17:58:00Z" w:initials="LP">
    <w:p w14:paraId="052D58D1" w14:textId="77777777" w:rsidR="00600958" w:rsidRDefault="00600958" w:rsidP="00600958">
      <w:pPr>
        <w:pStyle w:val="Textocomentario"/>
      </w:pPr>
      <w:r>
        <w:rPr>
          <w:rStyle w:val="Refdecomentario"/>
        </w:rPr>
        <w:annotationRef/>
      </w:r>
      <w:r>
        <w:t>Acogido, se ajusta</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B702D1" w15:done="0"/>
  <w15:commentEx w15:paraId="6599035D" w15:paraIdParent="1BB702D1" w15:done="0"/>
  <w15:commentEx w15:paraId="22CF0B4B" w15:done="0"/>
  <w15:commentEx w15:paraId="3F716EA7" w15:done="0"/>
  <w15:commentEx w15:paraId="31283135" w15:done="0"/>
  <w15:commentEx w15:paraId="5148EB4F" w15:paraIdParent="31283135" w15:done="0"/>
  <w15:commentEx w15:paraId="2376ACAB" w15:paraIdParent="31283135" w15:done="0"/>
  <w15:commentEx w15:paraId="2C61CE13" w15:paraIdParent="31283135" w15:done="0"/>
  <w15:commentEx w15:paraId="654853FA" w15:done="0"/>
  <w15:commentEx w15:paraId="1B28DDBE" w15:paraIdParent="654853FA" w15:done="0"/>
  <w15:commentEx w15:paraId="2CCF0B37" w15:done="0"/>
  <w15:commentEx w15:paraId="78E9C5A7" w15:paraIdParent="2CCF0B37" w15:done="0"/>
  <w15:commentEx w15:paraId="6B0931AE" w15:done="0"/>
  <w15:commentEx w15:paraId="2015022B" w15:paraIdParent="6B0931AE" w15:done="0"/>
  <w15:commentEx w15:paraId="0DEBD3BD" w15:done="0"/>
  <w15:commentEx w15:paraId="75015F34" w15:paraIdParent="0DEBD3BD" w15:done="0"/>
  <w15:commentEx w15:paraId="6B11B97E" w15:paraIdParent="0DEBD3BD" w15:done="0"/>
  <w15:commentEx w15:paraId="655CDE8A" w15:done="0"/>
  <w15:commentEx w15:paraId="0B8DC845" w15:paraIdParent="655CDE8A" w15:done="0"/>
  <w15:commentEx w15:paraId="5F29A97C" w15:paraIdParent="655CDE8A" w15:done="0"/>
  <w15:commentEx w15:paraId="611CDC91" w15:paraIdParent="655CDE8A" w15:done="0"/>
  <w15:commentEx w15:paraId="15551FD2" w15:done="0"/>
  <w15:commentEx w15:paraId="032A5E66" w15:paraIdParent="15551FD2" w15:done="0"/>
  <w15:commentEx w15:paraId="5C69A82C" w15:done="0"/>
  <w15:commentEx w15:paraId="052D58D1" w15:paraIdParent="5C69A8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964D27" w16cex:dateUtc="2025-03-13T16:25:00Z"/>
  <w16cex:commentExtensible w16cex:durableId="3770855C" w16cex:dateUtc="2025-10-20T21:55:00Z"/>
  <w16cex:commentExtensible w16cex:durableId="36BA7A99" w16cex:dateUtc="2025-03-13T16:22:00Z"/>
  <w16cex:commentExtensible w16cex:durableId="20440BF3" w16cex:dateUtc="2025-03-13T16:24:00Z"/>
  <w16cex:commentExtensible w16cex:durableId="4FD0FA16" w16cex:dateUtc="2025-03-13T16:26:00Z"/>
  <w16cex:commentExtensible w16cex:durableId="2BE0238E" w16cex:dateUtc="2025-05-27T16:42:00Z"/>
  <w16cex:commentExtensible w16cex:durableId="55C9E7A8" w16cex:dateUtc="2025-10-20T21:57:00Z"/>
  <w16cex:commentExtensible w16cex:durableId="42D76686" w16cex:dateUtc="2025-03-13T16:16:00Z"/>
  <w16cex:commentExtensible w16cex:durableId="7A4EB51B" w16cex:dateUtc="2025-10-20T22:00:00Z"/>
  <w16cex:commentExtensible w16cex:durableId="76D84483" w16cex:dateUtc="2025-03-13T18:14:00Z"/>
  <w16cex:commentExtensible w16cex:durableId="639324DB" w16cex:dateUtc="2025-10-20T22:06:00Z"/>
  <w16cex:commentExtensible w16cex:durableId="12DC3589" w16cex:dateUtc="2025-03-13T18:03:00Z"/>
  <w16cex:commentExtensible w16cex:durableId="26F7B25B" w16cex:dateUtc="2025-10-20T22:14:00Z"/>
  <w16cex:commentExtensible w16cex:durableId="6B54EBCD" w16cex:dateUtc="2025-03-13T16:41:00Z"/>
  <w16cex:commentExtensible w16cex:durableId="2BE025D7" w16cex:dateUtc="2025-05-27T16:51:00Z"/>
  <w16cex:commentExtensible w16cex:durableId="51FB4455" w16cex:dateUtc="2025-10-20T22:18:00Z"/>
  <w16cex:commentExtensible w16cex:durableId="05ADC0AF" w16cex:dateUtc="2025-03-13T16:43:00Z"/>
  <w16cex:commentExtensible w16cex:durableId="2BE0262E" w16cex:dateUtc="2025-05-27T16:53:00Z"/>
  <w16cex:commentExtensible w16cex:durableId="2BE02665" w16cex:dateUtc="2025-05-27T16:54:00Z"/>
  <w16cex:commentExtensible w16cex:durableId="74CB05AE" w16cex:dateUtc="2025-10-20T22:21:00Z"/>
  <w16cex:commentExtensible w16cex:durableId="43C6541D" w16cex:dateUtc="2025-03-13T16:46:00Z"/>
  <w16cex:commentExtensible w16cex:durableId="28CE5701" w16cex:dateUtc="2025-10-20T22:29:00Z"/>
  <w16cex:commentExtensible w16cex:durableId="77A420BC" w16cex:dateUtc="2025-03-13T16:49:00Z"/>
  <w16cex:commentExtensible w16cex:durableId="3AF4EE03" w16cex:dateUtc="2025-10-20T2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B702D1" w16cid:durableId="31964D27"/>
  <w16cid:commentId w16cid:paraId="6599035D" w16cid:durableId="3770855C"/>
  <w16cid:commentId w16cid:paraId="22CF0B4B" w16cid:durableId="36BA7A99"/>
  <w16cid:commentId w16cid:paraId="3F716EA7" w16cid:durableId="20440BF3"/>
  <w16cid:commentId w16cid:paraId="31283135" w16cid:durableId="4FD0FA16"/>
  <w16cid:commentId w16cid:paraId="5148EB4F" w16cid:durableId="2BE0238E"/>
  <w16cid:commentId w16cid:paraId="2376ACAB" w16cid:durableId="55C9E7A8"/>
  <w16cid:commentId w16cid:paraId="654853FA" w16cid:durableId="42D76686"/>
  <w16cid:commentId w16cid:paraId="1B28DDBE" w16cid:durableId="7A4EB51B"/>
  <w16cid:commentId w16cid:paraId="2CCF0B37" w16cid:durableId="76D84483"/>
  <w16cid:commentId w16cid:paraId="78E9C5A7" w16cid:durableId="639324DB"/>
  <w16cid:commentId w16cid:paraId="6B0931AE" w16cid:durableId="12DC3589"/>
  <w16cid:commentId w16cid:paraId="2015022B" w16cid:durableId="26F7B25B"/>
  <w16cid:commentId w16cid:paraId="0DEBD3BD" w16cid:durableId="6B54EBCD"/>
  <w16cid:commentId w16cid:paraId="75015F34" w16cid:durableId="2BE025D7"/>
  <w16cid:commentId w16cid:paraId="6B11B97E" w16cid:durableId="51FB4455"/>
  <w16cid:commentId w16cid:paraId="655CDE8A" w16cid:durableId="05ADC0AF"/>
  <w16cid:commentId w16cid:paraId="0B8DC845" w16cid:durableId="2BE0262E"/>
  <w16cid:commentId w16cid:paraId="5F29A97C" w16cid:durableId="2BE02665"/>
  <w16cid:commentId w16cid:paraId="611CDC91" w16cid:durableId="74CB05AE"/>
  <w16cid:commentId w16cid:paraId="15551FD2" w16cid:durableId="43C6541D"/>
  <w16cid:commentId w16cid:paraId="032A5E66" w16cid:durableId="28CE5701"/>
  <w16cid:commentId w16cid:paraId="5C69A82C" w16cid:durableId="77A420BC"/>
  <w16cid:commentId w16cid:paraId="052D58D1" w16cid:durableId="3AF4EE0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F3568" w14:textId="77777777" w:rsidR="00BA4D25" w:rsidRDefault="00BA4D25">
      <w:r>
        <w:separator/>
      </w:r>
    </w:p>
  </w:endnote>
  <w:endnote w:type="continuationSeparator" w:id="0">
    <w:p w14:paraId="5C42EA62" w14:textId="77777777" w:rsidR="00BA4D25" w:rsidRDefault="00BA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9B1B0" w14:textId="77777777" w:rsidR="00023C4B" w:rsidRDefault="00023C4B" w:rsidP="00EA34C5">
    <w:pPr>
      <w:pStyle w:val="Piedepgina"/>
      <w:framePr w:wrap="around" w:vAnchor="text" w:hAnchor="margin" w:xAlign="right" w:y="1"/>
      <w:rPr>
        <w:rStyle w:val="Nmerodepgina"/>
      </w:rPr>
    </w:pPr>
    <w:r>
      <w:rPr>
        <w:rStyle w:val="Nmerodepgina"/>
      </w:rPr>
      <w:fldChar w:fldCharType="begin"/>
    </w:r>
    <w:r w:rsidR="001F6413">
      <w:rPr>
        <w:rStyle w:val="Nmerodepgina"/>
      </w:rPr>
      <w:instrText>PAGE</w:instrText>
    </w:r>
    <w:r>
      <w:rPr>
        <w:rStyle w:val="Nmerodepgina"/>
      </w:rPr>
      <w:instrText xml:space="preserve">  </w:instrText>
    </w:r>
    <w:r>
      <w:rPr>
        <w:rStyle w:val="Nmerodepgina"/>
      </w:rPr>
      <w:fldChar w:fldCharType="end"/>
    </w:r>
  </w:p>
  <w:p w14:paraId="0D928BA6" w14:textId="77777777" w:rsidR="00023C4B" w:rsidRDefault="00023C4B">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B2D04" w14:textId="77777777" w:rsidR="00023C4B" w:rsidRDefault="00023C4B" w:rsidP="00EE53F7">
    <w:pPr>
      <w:pStyle w:val="Piedepgina"/>
      <w:ind w:right="360"/>
      <w:jc w:val="right"/>
      <w:rPr>
        <w:rFonts w:ascii="Arial Narrow" w:hAnsi="Arial Narrow"/>
        <w:color w:val="000000"/>
        <w:sz w:val="14"/>
        <w:szCs w:val="14"/>
      </w:rPr>
    </w:pPr>
  </w:p>
  <w:p w14:paraId="53BAB2AA" w14:textId="77777777" w:rsidR="00177FD8" w:rsidRPr="002F32A6" w:rsidRDefault="00177FD8" w:rsidP="00177FD8">
    <w:pPr>
      <w:pStyle w:val="Piedepgina"/>
      <w:tabs>
        <w:tab w:val="left" w:pos="3555"/>
      </w:tabs>
      <w:jc w:val="both"/>
      <w:rPr>
        <w:rFonts w:ascii="Arial Narrow" w:hAnsi="Arial Narrow"/>
        <w:sz w:val="18"/>
        <w:szCs w:val="18"/>
      </w:rPr>
    </w:pPr>
    <w:bookmarkStart w:id="269" w:name="_Hlk73017699"/>
    <w:bookmarkStart w:id="270" w:name="_Hlk73017700"/>
    <w:bookmarkStart w:id="271" w:name="_Hlk73092328"/>
    <w:bookmarkStart w:id="272" w:name="_Hlk73092329"/>
    <w:bookmarkStart w:id="273" w:name="_Hlk73094068"/>
    <w:bookmarkStart w:id="274" w:name="_Hlk73094069"/>
    <w:bookmarkStart w:id="275" w:name="_Hlk73101471"/>
    <w:bookmarkStart w:id="276" w:name="_Hlk73101472"/>
    <w:bookmarkStart w:id="277" w:name="_Hlk73101500"/>
    <w:bookmarkStart w:id="278" w:name="_Hlk73101501"/>
    <w:bookmarkStart w:id="279" w:name="_Hlk73103659"/>
    <w:bookmarkStart w:id="280" w:name="_Hlk73103660"/>
    <w:bookmarkStart w:id="281" w:name="_Hlk73103684"/>
    <w:bookmarkStart w:id="282" w:name="_Hlk73103685"/>
    <w:bookmarkStart w:id="283" w:name="_Hlk73104640"/>
    <w:bookmarkStart w:id="284" w:name="_Hlk73104641"/>
    <w:bookmarkStart w:id="285" w:name="_Hlk73106422"/>
    <w:bookmarkStart w:id="286" w:name="_Hlk73106423"/>
    <w:bookmarkStart w:id="287" w:name="_Hlk73107204"/>
    <w:bookmarkStart w:id="288" w:name="_Hlk73107205"/>
    <w:r w:rsidRPr="002F32A6">
      <w:rPr>
        <w:rFonts w:ascii="Arial Narrow" w:hAnsi="Arial Narrow"/>
        <w:sz w:val="18"/>
        <w:szCs w:val="18"/>
      </w:rPr>
      <w:t xml:space="preserve">Calle 37 No. 8 – 40 </w:t>
    </w:r>
  </w:p>
  <w:p w14:paraId="3C651726" w14:textId="77777777" w:rsidR="00177FD8" w:rsidRPr="002F32A6" w:rsidRDefault="00177FD8" w:rsidP="00177FD8">
    <w:pPr>
      <w:pStyle w:val="Piedepgina"/>
      <w:tabs>
        <w:tab w:val="left" w:pos="3555"/>
      </w:tabs>
      <w:jc w:val="both"/>
      <w:rPr>
        <w:rFonts w:ascii="Arial Narrow" w:hAnsi="Arial Narrow"/>
        <w:sz w:val="18"/>
        <w:szCs w:val="18"/>
      </w:rPr>
    </w:pPr>
    <w:r>
      <w:rPr>
        <w:rFonts w:ascii="Arial Narrow" w:hAnsi="Arial Narrow"/>
        <w:sz w:val="18"/>
        <w:szCs w:val="18"/>
      </w:rPr>
      <w:t>Conmutador +57</w:t>
    </w:r>
    <w:r w:rsidRPr="002F32A6">
      <w:rPr>
        <w:rFonts w:ascii="Arial Narrow" w:hAnsi="Arial Narrow"/>
        <w:sz w:val="18"/>
        <w:szCs w:val="18"/>
      </w:rPr>
      <w:t xml:space="preserve"> </w:t>
    </w:r>
    <w:r>
      <w:rPr>
        <w:rFonts w:ascii="Arial Narrow" w:hAnsi="Arial Narrow"/>
        <w:sz w:val="18"/>
        <w:szCs w:val="18"/>
      </w:rPr>
      <w:t>601</w:t>
    </w:r>
    <w:r w:rsidRPr="002F32A6">
      <w:rPr>
        <w:rFonts w:ascii="Arial Narrow" w:hAnsi="Arial Narrow"/>
        <w:sz w:val="18"/>
        <w:szCs w:val="18"/>
      </w:rPr>
      <w:t xml:space="preserve">3323400 </w:t>
    </w:r>
  </w:p>
  <w:p w14:paraId="0D35DC28" w14:textId="77777777" w:rsidR="00177FD8" w:rsidRPr="002F32A6" w:rsidRDefault="00BA4D25" w:rsidP="00177FD8">
    <w:pPr>
      <w:pStyle w:val="Piedepgina"/>
      <w:tabs>
        <w:tab w:val="left" w:pos="3555"/>
      </w:tabs>
      <w:jc w:val="both"/>
      <w:rPr>
        <w:rFonts w:ascii="Arial Narrow" w:hAnsi="Arial Narrow"/>
        <w:sz w:val="18"/>
        <w:szCs w:val="18"/>
      </w:rPr>
    </w:pPr>
    <w:hyperlink r:id="rId1" w:history="1">
      <w:r w:rsidR="00177FD8" w:rsidRPr="002F32A6">
        <w:rPr>
          <w:rStyle w:val="Hipervnculo"/>
          <w:rFonts w:ascii="Arial Narrow" w:hAnsi="Arial Narrow"/>
          <w:sz w:val="18"/>
          <w:szCs w:val="18"/>
        </w:rPr>
        <w:t>www.minambiente.gov.co</w:t>
      </w:r>
    </w:hyperlink>
  </w:p>
  <w:p w14:paraId="664BABB8" w14:textId="77777777" w:rsidR="00177FD8" w:rsidRDefault="00177FD8" w:rsidP="00177FD8">
    <w:pPr>
      <w:pStyle w:val="Piedepgina"/>
      <w:tabs>
        <w:tab w:val="left" w:pos="3555"/>
      </w:tabs>
      <w:jc w:val="both"/>
      <w:rPr>
        <w:rFonts w:ascii="Arial Narrow" w:hAnsi="Arial Narrow"/>
        <w:sz w:val="18"/>
        <w:szCs w:val="18"/>
      </w:rPr>
    </w:pPr>
    <w:r w:rsidRPr="002F32A6">
      <w:rPr>
        <w:rFonts w:ascii="Arial Narrow" w:hAnsi="Arial Narrow"/>
        <w:sz w:val="18"/>
        <w:szCs w:val="18"/>
      </w:rPr>
      <w:t>Bogotá, Colombia</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1713F" w14:textId="77777777" w:rsidR="00BA4D25" w:rsidRDefault="00BA4D25">
      <w:r>
        <w:separator/>
      </w:r>
    </w:p>
  </w:footnote>
  <w:footnote w:type="continuationSeparator" w:id="0">
    <w:p w14:paraId="6BB0ABA6" w14:textId="77777777" w:rsidR="00BA4D25" w:rsidRDefault="00BA4D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933"/>
      <w:gridCol w:w="1843"/>
    </w:tblGrid>
    <w:tr w:rsidR="00D20980" w:rsidRPr="009E07BE" w14:paraId="3740F53D" w14:textId="77777777" w:rsidTr="00621FB4">
      <w:trPr>
        <w:cantSplit/>
        <w:trHeight w:val="313"/>
      </w:trPr>
      <w:tc>
        <w:tcPr>
          <w:tcW w:w="2722" w:type="dxa"/>
          <w:vMerge w:val="restart"/>
          <w:vAlign w:val="center"/>
        </w:tcPr>
        <w:p w14:paraId="4F8B573A" w14:textId="77777777" w:rsidR="00D20980" w:rsidRPr="001D62F3" w:rsidRDefault="00D20980" w:rsidP="00D20980">
          <w:pPr>
            <w:jc w:val="center"/>
            <w:rPr>
              <w:rFonts w:ascii="Arial Narrow" w:hAnsi="Arial Narrow" w:cs="Arial"/>
              <w:bCs/>
              <w:spacing w:val="-6"/>
              <w:sz w:val="18"/>
            </w:rPr>
          </w:pPr>
          <w:r w:rsidRPr="001D62F3">
            <w:rPr>
              <w:rFonts w:ascii="Arial Narrow" w:hAnsi="Arial Narrow" w:cs="Arial"/>
              <w:bCs/>
              <w:spacing w:val="-6"/>
              <w:sz w:val="18"/>
            </w:rPr>
            <w:t>MINISTERIO DE AMBIENTE Y DESARROLLO SOSTENIBLE</w:t>
          </w:r>
        </w:p>
      </w:tc>
      <w:tc>
        <w:tcPr>
          <w:tcW w:w="4933" w:type="dxa"/>
          <w:shd w:val="clear" w:color="auto" w:fill="154A8A"/>
          <w:vAlign w:val="center"/>
        </w:tcPr>
        <w:p w14:paraId="2F9E24F0" w14:textId="77777777" w:rsidR="00D20980" w:rsidRPr="001D62F3" w:rsidRDefault="00D20980" w:rsidP="00D20980">
          <w:pPr>
            <w:spacing w:before="60"/>
            <w:ind w:right="-40"/>
            <w:jc w:val="center"/>
            <w:rPr>
              <w:rFonts w:ascii="Arial Narrow" w:hAnsi="Arial Narrow" w:cs="Arial"/>
              <w:b/>
              <w:bCs/>
              <w:spacing w:val="-6"/>
              <w:sz w:val="20"/>
            </w:rPr>
          </w:pPr>
          <w:r w:rsidRPr="00D20980">
            <w:rPr>
              <w:rFonts w:ascii="Arial Narrow" w:hAnsi="Arial Narrow" w:cs="Arial"/>
              <w:b/>
              <w:bCs/>
              <w:color w:val="FFFFFF"/>
              <w:spacing w:val="-6"/>
              <w:sz w:val="20"/>
            </w:rPr>
            <w:t>PRESENTACIÓN DE INICIATIVA NORMATIVA PROPUESTA</w:t>
          </w:r>
        </w:p>
      </w:tc>
      <w:tc>
        <w:tcPr>
          <w:tcW w:w="1843" w:type="dxa"/>
          <w:vMerge w:val="restart"/>
          <w:vAlign w:val="center"/>
        </w:tcPr>
        <w:p w14:paraId="60FBCEFF" w14:textId="77777777" w:rsidR="00D20980" w:rsidRPr="001D62F3" w:rsidRDefault="004A5FB7" w:rsidP="00D20980">
          <w:pPr>
            <w:ind w:right="-42"/>
            <w:jc w:val="center"/>
            <w:rPr>
              <w:rFonts w:ascii="Arial Narrow" w:hAnsi="Arial Narrow" w:cs="Arial"/>
              <w:b/>
              <w:bCs/>
              <w:spacing w:val="-6"/>
              <w:sz w:val="20"/>
            </w:rPr>
          </w:pPr>
          <w:r w:rsidRPr="00D20980">
            <w:rPr>
              <w:rFonts w:ascii="Arial Narrow" w:hAnsi="Arial Narrow" w:cs="Arial"/>
              <w:b/>
              <w:noProof/>
              <w:spacing w:val="-6"/>
              <w:sz w:val="20"/>
              <w:lang w:val="en-US" w:eastAsia="en-US"/>
            </w:rPr>
            <w:drawing>
              <wp:inline distT="0" distB="0" distL="0" distR="0" wp14:anchorId="184C36C0" wp14:editId="3EDD1E7F">
                <wp:extent cx="1047750" cy="323850"/>
                <wp:effectExtent l="0" t="0" r="0" b="0"/>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00D20980" w:rsidRPr="009E07BE" w14:paraId="6F1149FD" w14:textId="77777777" w:rsidTr="00621FB4">
      <w:trPr>
        <w:cantSplit/>
        <w:trHeight w:val="316"/>
      </w:trPr>
      <w:tc>
        <w:tcPr>
          <w:tcW w:w="2722" w:type="dxa"/>
          <w:vMerge/>
          <w:vAlign w:val="center"/>
        </w:tcPr>
        <w:p w14:paraId="520CEE84" w14:textId="77777777" w:rsidR="00D20980" w:rsidRPr="001D62F3" w:rsidRDefault="00D20980" w:rsidP="00D20980">
          <w:pPr>
            <w:jc w:val="center"/>
            <w:rPr>
              <w:rFonts w:ascii="Arial Narrow" w:hAnsi="Arial Narrow" w:cs="Arial"/>
              <w:bCs/>
              <w:spacing w:val="-6"/>
              <w:szCs w:val="17"/>
            </w:rPr>
          </w:pPr>
        </w:p>
      </w:tc>
      <w:tc>
        <w:tcPr>
          <w:tcW w:w="4933" w:type="dxa"/>
          <w:shd w:val="clear" w:color="auto" w:fill="E1E1E1"/>
          <w:vAlign w:val="center"/>
        </w:tcPr>
        <w:p w14:paraId="5527111F" w14:textId="77777777" w:rsidR="00D20980" w:rsidRPr="001D62F3" w:rsidRDefault="00D20980" w:rsidP="00D20980">
          <w:pPr>
            <w:ind w:right="-42"/>
            <w:jc w:val="center"/>
            <w:rPr>
              <w:rFonts w:ascii="Arial Narrow" w:hAnsi="Arial Narrow" w:cs="Arial"/>
              <w:bCs/>
              <w:spacing w:val="-6"/>
              <w:sz w:val="20"/>
            </w:rPr>
          </w:pPr>
          <w:r w:rsidRPr="001D62F3">
            <w:rPr>
              <w:rFonts w:ascii="Arial Narrow" w:hAnsi="Arial Narrow" w:cs="Arial"/>
              <w:b/>
              <w:bCs/>
              <w:spacing w:val="-6"/>
              <w:sz w:val="20"/>
            </w:rPr>
            <w:t>Proceso:</w:t>
          </w:r>
          <w:r w:rsidRPr="001D62F3">
            <w:rPr>
              <w:rFonts w:ascii="Arial Narrow" w:hAnsi="Arial Narrow" w:cs="Arial"/>
              <w:bCs/>
              <w:spacing w:val="-6"/>
              <w:sz w:val="20"/>
            </w:rPr>
            <w:t xml:space="preserve"> </w:t>
          </w:r>
          <w:r>
            <w:rPr>
              <w:rFonts w:ascii="Arial Narrow" w:hAnsi="Arial Narrow" w:cs="Arial"/>
              <w:bCs/>
              <w:spacing w:val="-6"/>
              <w:sz w:val="20"/>
            </w:rPr>
            <w:t xml:space="preserve">Instrumentación Ambiental </w:t>
          </w:r>
        </w:p>
      </w:tc>
      <w:tc>
        <w:tcPr>
          <w:tcW w:w="1843" w:type="dxa"/>
          <w:vMerge/>
          <w:vAlign w:val="center"/>
        </w:tcPr>
        <w:p w14:paraId="56C8C3ED" w14:textId="77777777" w:rsidR="00D20980" w:rsidRPr="001D62F3" w:rsidRDefault="00D20980" w:rsidP="00D20980">
          <w:pPr>
            <w:ind w:right="-42"/>
            <w:jc w:val="center"/>
            <w:rPr>
              <w:rFonts w:ascii="Arial Narrow" w:hAnsi="Arial Narrow" w:cs="Arial"/>
              <w:bCs/>
              <w:spacing w:val="-6"/>
              <w:sz w:val="20"/>
            </w:rPr>
          </w:pPr>
        </w:p>
      </w:tc>
    </w:tr>
    <w:tr w:rsidR="00D20980" w:rsidRPr="009E07BE" w14:paraId="047FE75E" w14:textId="77777777" w:rsidTr="00621FB4">
      <w:trPr>
        <w:cantSplit/>
        <w:trHeight w:val="273"/>
      </w:trPr>
      <w:tc>
        <w:tcPr>
          <w:tcW w:w="2722" w:type="dxa"/>
          <w:vAlign w:val="center"/>
        </w:tcPr>
        <w:p w14:paraId="05506886" w14:textId="77777777" w:rsidR="00D20980" w:rsidRPr="001D62F3" w:rsidRDefault="00D20980" w:rsidP="00D20980">
          <w:pPr>
            <w:jc w:val="center"/>
            <w:rPr>
              <w:rFonts w:ascii="Arial Narrow" w:hAnsi="Arial Narrow" w:cs="Arial"/>
              <w:bCs/>
              <w:spacing w:val="-6"/>
              <w:sz w:val="16"/>
              <w:szCs w:val="17"/>
              <w:lang w:val="en-US"/>
            </w:rPr>
          </w:pPr>
          <w:r w:rsidRPr="001D62F3">
            <w:rPr>
              <w:rFonts w:ascii="Arial Narrow" w:hAnsi="Arial Narrow" w:cs="Arial"/>
              <w:b/>
              <w:bCs/>
              <w:spacing w:val="-6"/>
              <w:sz w:val="16"/>
            </w:rPr>
            <w:t>Versión</w:t>
          </w:r>
          <w:r w:rsidRPr="001D62F3">
            <w:rPr>
              <w:rFonts w:ascii="Arial Narrow" w:hAnsi="Arial Narrow" w:cs="Arial"/>
              <w:bCs/>
              <w:spacing w:val="-6"/>
              <w:sz w:val="16"/>
            </w:rPr>
            <w:t xml:space="preserve">: </w:t>
          </w:r>
          <w:r>
            <w:rPr>
              <w:rFonts w:ascii="Arial Narrow" w:hAnsi="Arial Narrow" w:cs="Arial"/>
              <w:bCs/>
              <w:spacing w:val="-6"/>
              <w:sz w:val="16"/>
            </w:rPr>
            <w:t>3</w:t>
          </w:r>
        </w:p>
      </w:tc>
      <w:tc>
        <w:tcPr>
          <w:tcW w:w="4933" w:type="dxa"/>
          <w:vAlign w:val="center"/>
        </w:tcPr>
        <w:p w14:paraId="78C688A9" w14:textId="77777777" w:rsidR="00D20980" w:rsidRPr="001D62F3" w:rsidRDefault="00D20980" w:rsidP="00D20980">
          <w:pPr>
            <w:ind w:right="-42"/>
            <w:jc w:val="center"/>
            <w:rPr>
              <w:rFonts w:ascii="Arial Narrow" w:hAnsi="Arial Narrow" w:cs="Arial"/>
              <w:bCs/>
              <w:spacing w:val="-6"/>
              <w:sz w:val="16"/>
            </w:rPr>
          </w:pPr>
          <w:r w:rsidRPr="001D62F3">
            <w:rPr>
              <w:rFonts w:ascii="Arial Narrow" w:hAnsi="Arial Narrow" w:cs="Arial"/>
              <w:b/>
              <w:bCs/>
              <w:spacing w:val="-6"/>
              <w:sz w:val="16"/>
            </w:rPr>
            <w:t>Vigencia</w:t>
          </w:r>
          <w:r w:rsidRPr="001D62F3">
            <w:rPr>
              <w:rFonts w:ascii="Arial Narrow" w:hAnsi="Arial Narrow" w:cs="Arial"/>
              <w:bCs/>
              <w:spacing w:val="-6"/>
              <w:sz w:val="16"/>
            </w:rPr>
            <w:t xml:space="preserve">: </w:t>
          </w:r>
          <w:r>
            <w:rPr>
              <w:rFonts w:ascii="Arial Narrow" w:hAnsi="Arial Narrow" w:cs="Arial"/>
              <w:bCs/>
              <w:spacing w:val="-6"/>
              <w:sz w:val="16"/>
            </w:rPr>
            <w:t>06/10/2022</w:t>
          </w:r>
        </w:p>
      </w:tc>
      <w:tc>
        <w:tcPr>
          <w:tcW w:w="1843" w:type="dxa"/>
          <w:vAlign w:val="center"/>
        </w:tcPr>
        <w:p w14:paraId="7375AD22" w14:textId="77777777" w:rsidR="00D20980" w:rsidRPr="001D62F3" w:rsidRDefault="00D20980" w:rsidP="00D20980">
          <w:pPr>
            <w:ind w:right="-42"/>
            <w:jc w:val="center"/>
            <w:rPr>
              <w:rFonts w:ascii="Arial Narrow" w:hAnsi="Arial Narrow" w:cs="Arial"/>
              <w:bCs/>
              <w:spacing w:val="-6"/>
              <w:sz w:val="16"/>
            </w:rPr>
          </w:pPr>
          <w:r w:rsidRPr="001D62F3">
            <w:rPr>
              <w:rFonts w:ascii="Arial Narrow" w:hAnsi="Arial Narrow" w:cs="Arial"/>
              <w:b/>
              <w:bCs/>
              <w:spacing w:val="-6"/>
              <w:sz w:val="16"/>
            </w:rPr>
            <w:t>Código:</w:t>
          </w:r>
          <w:r w:rsidRPr="001D62F3">
            <w:rPr>
              <w:rFonts w:ascii="Arial Narrow" w:hAnsi="Arial Narrow" w:cs="Arial"/>
              <w:bCs/>
              <w:spacing w:val="-6"/>
              <w:sz w:val="16"/>
            </w:rPr>
            <w:t xml:space="preserve"> </w:t>
          </w:r>
          <w:r w:rsidRPr="00D20980">
            <w:rPr>
              <w:rFonts w:ascii="Arial Narrow" w:hAnsi="Arial Narrow" w:cs="Arial"/>
              <w:bCs/>
              <w:spacing w:val="-6"/>
              <w:sz w:val="16"/>
            </w:rPr>
            <w:t>F-M-INA-23</w:t>
          </w:r>
        </w:p>
      </w:tc>
    </w:tr>
  </w:tbl>
  <w:p w14:paraId="39DBB7EC" w14:textId="77777777" w:rsidR="00023C4B" w:rsidRPr="00BF6B70" w:rsidRDefault="00023C4B" w:rsidP="00D2098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5pt;height:10pt;visibility:visible;mso-wrap-style:square" o:bullet="t">
        <v:imagedata r:id="rId1" o:title=""/>
      </v:shape>
    </w:pict>
  </w:numPicBullet>
  <w:abstractNum w:abstractNumId="0" w15:restartNumberingAfterBreak="0">
    <w:nsid w:val="FFFFFF1D"/>
    <w:multiLevelType w:val="multilevel"/>
    <w:tmpl w:val="60EE02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24BB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647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D6A45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DD1B6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1144F1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31D78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86081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5054C1"/>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7B4793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9278CB"/>
    <w:multiLevelType w:val="singleLevel"/>
    <w:tmpl w:val="0C0A000F"/>
    <w:lvl w:ilvl="0">
      <w:start w:val="1"/>
      <w:numFmt w:val="decimal"/>
      <w:lvlText w:val="%1."/>
      <w:lvlJc w:val="left"/>
      <w:pPr>
        <w:tabs>
          <w:tab w:val="num" w:pos="360"/>
        </w:tabs>
        <w:ind w:left="360" w:hanging="360"/>
      </w:pPr>
    </w:lvl>
  </w:abstractNum>
  <w:abstractNum w:abstractNumId="11" w15:restartNumberingAfterBreak="0">
    <w:nsid w:val="1E6117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5370DE"/>
    <w:multiLevelType w:val="singleLevel"/>
    <w:tmpl w:val="411E756E"/>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C9A5664"/>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31A007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4B82DC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8F55FBF"/>
    <w:multiLevelType w:val="hybridMultilevel"/>
    <w:tmpl w:val="E5BCFF0C"/>
    <w:lvl w:ilvl="0" w:tplc="DA9E7DE6">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C5669CB"/>
    <w:multiLevelType w:val="hybridMultilevel"/>
    <w:tmpl w:val="98B28BB2"/>
    <w:lvl w:ilvl="0" w:tplc="99A4D8EC">
      <w:start w:val="1"/>
      <w:numFmt w:val="bullet"/>
      <w:lvlText w:val=""/>
      <w:lvlPicBulletId w:val="0"/>
      <w:lvlJc w:val="left"/>
      <w:pPr>
        <w:tabs>
          <w:tab w:val="num" w:pos="720"/>
        </w:tabs>
        <w:ind w:left="720" w:hanging="360"/>
      </w:pPr>
      <w:rPr>
        <w:rFonts w:ascii="Symbol" w:hAnsi="Symbol" w:hint="default"/>
      </w:rPr>
    </w:lvl>
    <w:lvl w:ilvl="1" w:tplc="8BE692F0" w:tentative="1">
      <w:start w:val="1"/>
      <w:numFmt w:val="bullet"/>
      <w:lvlText w:val=""/>
      <w:lvlJc w:val="left"/>
      <w:pPr>
        <w:tabs>
          <w:tab w:val="num" w:pos="1440"/>
        </w:tabs>
        <w:ind w:left="1440" w:hanging="360"/>
      </w:pPr>
      <w:rPr>
        <w:rFonts w:ascii="Symbol" w:hAnsi="Symbol" w:hint="default"/>
      </w:rPr>
    </w:lvl>
    <w:lvl w:ilvl="2" w:tplc="6AD267D8" w:tentative="1">
      <w:start w:val="1"/>
      <w:numFmt w:val="bullet"/>
      <w:lvlText w:val=""/>
      <w:lvlJc w:val="left"/>
      <w:pPr>
        <w:tabs>
          <w:tab w:val="num" w:pos="2160"/>
        </w:tabs>
        <w:ind w:left="2160" w:hanging="360"/>
      </w:pPr>
      <w:rPr>
        <w:rFonts w:ascii="Symbol" w:hAnsi="Symbol" w:hint="default"/>
      </w:rPr>
    </w:lvl>
    <w:lvl w:ilvl="3" w:tplc="653C2EA0" w:tentative="1">
      <w:start w:val="1"/>
      <w:numFmt w:val="bullet"/>
      <w:lvlText w:val=""/>
      <w:lvlJc w:val="left"/>
      <w:pPr>
        <w:tabs>
          <w:tab w:val="num" w:pos="2880"/>
        </w:tabs>
        <w:ind w:left="2880" w:hanging="360"/>
      </w:pPr>
      <w:rPr>
        <w:rFonts w:ascii="Symbol" w:hAnsi="Symbol" w:hint="default"/>
      </w:rPr>
    </w:lvl>
    <w:lvl w:ilvl="4" w:tplc="2F482690" w:tentative="1">
      <w:start w:val="1"/>
      <w:numFmt w:val="bullet"/>
      <w:lvlText w:val=""/>
      <w:lvlJc w:val="left"/>
      <w:pPr>
        <w:tabs>
          <w:tab w:val="num" w:pos="3600"/>
        </w:tabs>
        <w:ind w:left="3600" w:hanging="360"/>
      </w:pPr>
      <w:rPr>
        <w:rFonts w:ascii="Symbol" w:hAnsi="Symbol" w:hint="default"/>
      </w:rPr>
    </w:lvl>
    <w:lvl w:ilvl="5" w:tplc="C068DACC" w:tentative="1">
      <w:start w:val="1"/>
      <w:numFmt w:val="bullet"/>
      <w:lvlText w:val=""/>
      <w:lvlJc w:val="left"/>
      <w:pPr>
        <w:tabs>
          <w:tab w:val="num" w:pos="4320"/>
        </w:tabs>
        <w:ind w:left="4320" w:hanging="360"/>
      </w:pPr>
      <w:rPr>
        <w:rFonts w:ascii="Symbol" w:hAnsi="Symbol" w:hint="default"/>
      </w:rPr>
    </w:lvl>
    <w:lvl w:ilvl="6" w:tplc="61348C08" w:tentative="1">
      <w:start w:val="1"/>
      <w:numFmt w:val="bullet"/>
      <w:lvlText w:val=""/>
      <w:lvlJc w:val="left"/>
      <w:pPr>
        <w:tabs>
          <w:tab w:val="num" w:pos="5040"/>
        </w:tabs>
        <w:ind w:left="5040" w:hanging="360"/>
      </w:pPr>
      <w:rPr>
        <w:rFonts w:ascii="Symbol" w:hAnsi="Symbol" w:hint="default"/>
      </w:rPr>
    </w:lvl>
    <w:lvl w:ilvl="7" w:tplc="79AE8802" w:tentative="1">
      <w:start w:val="1"/>
      <w:numFmt w:val="bullet"/>
      <w:lvlText w:val=""/>
      <w:lvlJc w:val="left"/>
      <w:pPr>
        <w:tabs>
          <w:tab w:val="num" w:pos="5760"/>
        </w:tabs>
        <w:ind w:left="5760" w:hanging="360"/>
      </w:pPr>
      <w:rPr>
        <w:rFonts w:ascii="Symbol" w:hAnsi="Symbol" w:hint="default"/>
      </w:rPr>
    </w:lvl>
    <w:lvl w:ilvl="8" w:tplc="57BA050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E40534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EC427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0F5A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0536F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37D58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9CB3179"/>
    <w:multiLevelType w:val="multilevel"/>
    <w:tmpl w:val="E892CB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ascii="Arial" w:hAnsi="Arial" w:cs="Arial" w:hint="default"/>
        <w:b/>
        <w:color w:val="00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CF640AE"/>
    <w:multiLevelType w:val="hybridMultilevel"/>
    <w:tmpl w:val="EA881E82"/>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15:restartNumberingAfterBreak="0">
    <w:nsid w:val="4D9C2DB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2280673"/>
    <w:multiLevelType w:val="hybridMultilevel"/>
    <w:tmpl w:val="462C8E14"/>
    <w:lvl w:ilvl="0" w:tplc="DA9E7DE6">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3BB6E95"/>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FE17EB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596E14"/>
    <w:multiLevelType w:val="hybridMultilevel"/>
    <w:tmpl w:val="352425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A0640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A2423C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BEB5A2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77AE1CD1"/>
    <w:multiLevelType w:val="hybridMultilevel"/>
    <w:tmpl w:val="C6CE410A"/>
    <w:lvl w:ilvl="0" w:tplc="0C0A0011">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24"/>
  </w:num>
  <w:num w:numId="2">
    <w:abstractNumId w:val="15"/>
  </w:num>
  <w:num w:numId="3">
    <w:abstractNumId w:val="4"/>
  </w:num>
  <w:num w:numId="4">
    <w:abstractNumId w:val="27"/>
  </w:num>
  <w:num w:numId="5">
    <w:abstractNumId w:val="5"/>
  </w:num>
  <w:num w:numId="6">
    <w:abstractNumId w:val="13"/>
  </w:num>
  <w:num w:numId="7">
    <w:abstractNumId w:val="8"/>
  </w:num>
  <w:num w:numId="8">
    <w:abstractNumId w:val="10"/>
  </w:num>
  <w:num w:numId="9">
    <w:abstractNumId w:val="25"/>
  </w:num>
  <w:num w:numId="10">
    <w:abstractNumId w:val="32"/>
  </w:num>
  <w:num w:numId="11">
    <w:abstractNumId w:val="19"/>
  </w:num>
  <w:num w:numId="12">
    <w:abstractNumId w:val="20"/>
  </w:num>
  <w:num w:numId="13">
    <w:abstractNumId w:val="31"/>
  </w:num>
  <w:num w:numId="14">
    <w:abstractNumId w:val="22"/>
  </w:num>
  <w:num w:numId="15">
    <w:abstractNumId w:val="18"/>
  </w:num>
  <w:num w:numId="16">
    <w:abstractNumId w:val="11"/>
  </w:num>
  <w:num w:numId="17">
    <w:abstractNumId w:val="1"/>
  </w:num>
  <w:num w:numId="18">
    <w:abstractNumId w:val="30"/>
  </w:num>
  <w:num w:numId="19">
    <w:abstractNumId w:val="9"/>
  </w:num>
  <w:num w:numId="20">
    <w:abstractNumId w:val="21"/>
  </w:num>
  <w:num w:numId="21">
    <w:abstractNumId w:val="14"/>
  </w:num>
  <w:num w:numId="22">
    <w:abstractNumId w:val="28"/>
  </w:num>
  <w:num w:numId="23">
    <w:abstractNumId w:val="6"/>
  </w:num>
  <w:num w:numId="24">
    <w:abstractNumId w:val="7"/>
  </w:num>
  <w:num w:numId="25">
    <w:abstractNumId w:val="3"/>
  </w:num>
  <w:num w:numId="26">
    <w:abstractNumId w:val="2"/>
  </w:num>
  <w:num w:numId="27">
    <w:abstractNumId w:val="1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3"/>
  </w:num>
  <w:num w:numId="31">
    <w:abstractNumId w:val="29"/>
  </w:num>
  <w:num w:numId="32">
    <w:abstractNumId w:val="0"/>
  </w:num>
  <w:num w:numId="33">
    <w:abstractNumId w:val="26"/>
  </w:num>
  <w:num w:numId="34">
    <w:abstractNumId w:val="1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ieth Karina Palomino Florez">
    <w15:presenceInfo w15:providerId="AD" w15:userId="S::LPalomino@minambiente.gov.co::af0f9c40-707f-4998-af42-e4dd40270c9e"/>
  </w15:person>
  <w15:person w15:author="Karen Paola Amador Rangel">
    <w15:presenceInfo w15:providerId="AD" w15:userId="S::KPAmador@minambiente.gov.co::f0efa769-9e4f-45c6-bdaf-989aea5aea5c"/>
  </w15:person>
  <w15:person w15:author="Dalila">
    <w15:presenceInfo w15:providerId="None" w15:userId="Dali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AF3"/>
    <w:rsid w:val="0000080D"/>
    <w:rsid w:val="0000328C"/>
    <w:rsid w:val="00023C4B"/>
    <w:rsid w:val="00024E20"/>
    <w:rsid w:val="0004515D"/>
    <w:rsid w:val="00060D55"/>
    <w:rsid w:val="00075EA9"/>
    <w:rsid w:val="00084DA2"/>
    <w:rsid w:val="00085826"/>
    <w:rsid w:val="000878E6"/>
    <w:rsid w:val="000B0935"/>
    <w:rsid w:val="000D1A97"/>
    <w:rsid w:val="000D6824"/>
    <w:rsid w:val="000E09FA"/>
    <w:rsid w:val="000F3807"/>
    <w:rsid w:val="00105888"/>
    <w:rsid w:val="00117605"/>
    <w:rsid w:val="0016060D"/>
    <w:rsid w:val="00166C0E"/>
    <w:rsid w:val="0017201C"/>
    <w:rsid w:val="00177FD8"/>
    <w:rsid w:val="001835F0"/>
    <w:rsid w:val="00186E7F"/>
    <w:rsid w:val="001956DF"/>
    <w:rsid w:val="001A51BD"/>
    <w:rsid w:val="001A6FF2"/>
    <w:rsid w:val="001F61E5"/>
    <w:rsid w:val="001F6413"/>
    <w:rsid w:val="00222514"/>
    <w:rsid w:val="002238AF"/>
    <w:rsid w:val="00236688"/>
    <w:rsid w:val="00267E21"/>
    <w:rsid w:val="00270A27"/>
    <w:rsid w:val="00276A24"/>
    <w:rsid w:val="00281570"/>
    <w:rsid w:val="00293F21"/>
    <w:rsid w:val="002A5342"/>
    <w:rsid w:val="002A706E"/>
    <w:rsid w:val="002B380B"/>
    <w:rsid w:val="002B5B5B"/>
    <w:rsid w:val="002F58B9"/>
    <w:rsid w:val="00304682"/>
    <w:rsid w:val="003047CE"/>
    <w:rsid w:val="0030509D"/>
    <w:rsid w:val="00317AF3"/>
    <w:rsid w:val="00320636"/>
    <w:rsid w:val="00330733"/>
    <w:rsid w:val="00351659"/>
    <w:rsid w:val="00366819"/>
    <w:rsid w:val="00380C0E"/>
    <w:rsid w:val="00385AB2"/>
    <w:rsid w:val="003A2B46"/>
    <w:rsid w:val="003B2783"/>
    <w:rsid w:val="003C1785"/>
    <w:rsid w:val="003D6E5A"/>
    <w:rsid w:val="003E6B84"/>
    <w:rsid w:val="003E7A70"/>
    <w:rsid w:val="003F0C73"/>
    <w:rsid w:val="004036A7"/>
    <w:rsid w:val="004063EB"/>
    <w:rsid w:val="00423B8E"/>
    <w:rsid w:val="004269F2"/>
    <w:rsid w:val="0044199C"/>
    <w:rsid w:val="004450A6"/>
    <w:rsid w:val="004452C4"/>
    <w:rsid w:val="004569BD"/>
    <w:rsid w:val="00463B16"/>
    <w:rsid w:val="00467DC2"/>
    <w:rsid w:val="004805CF"/>
    <w:rsid w:val="00481C77"/>
    <w:rsid w:val="004A5FB7"/>
    <w:rsid w:val="004B0081"/>
    <w:rsid w:val="004B1A19"/>
    <w:rsid w:val="004B7F67"/>
    <w:rsid w:val="004C4916"/>
    <w:rsid w:val="004E6DB3"/>
    <w:rsid w:val="004F622E"/>
    <w:rsid w:val="00502981"/>
    <w:rsid w:val="00507913"/>
    <w:rsid w:val="00513720"/>
    <w:rsid w:val="0053103D"/>
    <w:rsid w:val="00536A0F"/>
    <w:rsid w:val="0054419A"/>
    <w:rsid w:val="00563F8A"/>
    <w:rsid w:val="00565CD8"/>
    <w:rsid w:val="00580832"/>
    <w:rsid w:val="00580DF2"/>
    <w:rsid w:val="00584BE7"/>
    <w:rsid w:val="00585302"/>
    <w:rsid w:val="005A43BB"/>
    <w:rsid w:val="005B15A5"/>
    <w:rsid w:val="005C31C8"/>
    <w:rsid w:val="005C5976"/>
    <w:rsid w:val="005E32B2"/>
    <w:rsid w:val="005E32D8"/>
    <w:rsid w:val="005E3D09"/>
    <w:rsid w:val="005E6BC7"/>
    <w:rsid w:val="005F3066"/>
    <w:rsid w:val="005F45B3"/>
    <w:rsid w:val="00600958"/>
    <w:rsid w:val="00606D35"/>
    <w:rsid w:val="00621FB4"/>
    <w:rsid w:val="00626705"/>
    <w:rsid w:val="00632054"/>
    <w:rsid w:val="00632662"/>
    <w:rsid w:val="0063668B"/>
    <w:rsid w:val="006374A6"/>
    <w:rsid w:val="0066040A"/>
    <w:rsid w:val="00661C4A"/>
    <w:rsid w:val="00662F2D"/>
    <w:rsid w:val="00666050"/>
    <w:rsid w:val="00693F3D"/>
    <w:rsid w:val="00694041"/>
    <w:rsid w:val="006947A5"/>
    <w:rsid w:val="006A69CB"/>
    <w:rsid w:val="006B7E0F"/>
    <w:rsid w:val="0070010B"/>
    <w:rsid w:val="00712387"/>
    <w:rsid w:val="00713759"/>
    <w:rsid w:val="0072702D"/>
    <w:rsid w:val="007306DF"/>
    <w:rsid w:val="00741463"/>
    <w:rsid w:val="00745AB5"/>
    <w:rsid w:val="00745DD6"/>
    <w:rsid w:val="00757283"/>
    <w:rsid w:val="00760085"/>
    <w:rsid w:val="007717A8"/>
    <w:rsid w:val="00781DD0"/>
    <w:rsid w:val="00794654"/>
    <w:rsid w:val="007D7D25"/>
    <w:rsid w:val="007E5847"/>
    <w:rsid w:val="007F2787"/>
    <w:rsid w:val="007F5A09"/>
    <w:rsid w:val="00816258"/>
    <w:rsid w:val="00826D61"/>
    <w:rsid w:val="00840A48"/>
    <w:rsid w:val="0087753A"/>
    <w:rsid w:val="00886C3F"/>
    <w:rsid w:val="008A3A16"/>
    <w:rsid w:val="008A4B43"/>
    <w:rsid w:val="008C2D40"/>
    <w:rsid w:val="00911EB8"/>
    <w:rsid w:val="009362B9"/>
    <w:rsid w:val="009408A9"/>
    <w:rsid w:val="00945C09"/>
    <w:rsid w:val="00952347"/>
    <w:rsid w:val="009A2D51"/>
    <w:rsid w:val="009A50B9"/>
    <w:rsid w:val="009B23DB"/>
    <w:rsid w:val="009B45C4"/>
    <w:rsid w:val="009B5C81"/>
    <w:rsid w:val="009C2904"/>
    <w:rsid w:val="009C466A"/>
    <w:rsid w:val="009D0C9D"/>
    <w:rsid w:val="009D34D2"/>
    <w:rsid w:val="009D48B0"/>
    <w:rsid w:val="009D5F12"/>
    <w:rsid w:val="009F04A0"/>
    <w:rsid w:val="009F1050"/>
    <w:rsid w:val="009F41CA"/>
    <w:rsid w:val="00A1562F"/>
    <w:rsid w:val="00A32387"/>
    <w:rsid w:val="00A339F6"/>
    <w:rsid w:val="00A438A9"/>
    <w:rsid w:val="00A725D4"/>
    <w:rsid w:val="00A8001C"/>
    <w:rsid w:val="00A855E1"/>
    <w:rsid w:val="00AD7A8D"/>
    <w:rsid w:val="00AF1D4A"/>
    <w:rsid w:val="00AF480B"/>
    <w:rsid w:val="00AF7435"/>
    <w:rsid w:val="00B0545E"/>
    <w:rsid w:val="00B06EC7"/>
    <w:rsid w:val="00B10F02"/>
    <w:rsid w:val="00B15CD1"/>
    <w:rsid w:val="00B17B54"/>
    <w:rsid w:val="00B25B64"/>
    <w:rsid w:val="00B27FCF"/>
    <w:rsid w:val="00B33769"/>
    <w:rsid w:val="00B407C3"/>
    <w:rsid w:val="00B422C8"/>
    <w:rsid w:val="00B46730"/>
    <w:rsid w:val="00B52F35"/>
    <w:rsid w:val="00B5630A"/>
    <w:rsid w:val="00B566C7"/>
    <w:rsid w:val="00B60310"/>
    <w:rsid w:val="00B63B22"/>
    <w:rsid w:val="00B70E40"/>
    <w:rsid w:val="00B72943"/>
    <w:rsid w:val="00B754D2"/>
    <w:rsid w:val="00B863D6"/>
    <w:rsid w:val="00BA4D25"/>
    <w:rsid w:val="00BA6E34"/>
    <w:rsid w:val="00BB1F99"/>
    <w:rsid w:val="00BD36E3"/>
    <w:rsid w:val="00BD3A50"/>
    <w:rsid w:val="00BD5B5F"/>
    <w:rsid w:val="00BD7478"/>
    <w:rsid w:val="00BE5DBA"/>
    <w:rsid w:val="00BF6B70"/>
    <w:rsid w:val="00C040C1"/>
    <w:rsid w:val="00C048A9"/>
    <w:rsid w:val="00C1458B"/>
    <w:rsid w:val="00C16DE1"/>
    <w:rsid w:val="00C469F7"/>
    <w:rsid w:val="00C55E77"/>
    <w:rsid w:val="00C726B6"/>
    <w:rsid w:val="00C738D6"/>
    <w:rsid w:val="00C87641"/>
    <w:rsid w:val="00C95381"/>
    <w:rsid w:val="00CA181A"/>
    <w:rsid w:val="00CB22D5"/>
    <w:rsid w:val="00CC274A"/>
    <w:rsid w:val="00CC4E70"/>
    <w:rsid w:val="00CD2B64"/>
    <w:rsid w:val="00CE52F4"/>
    <w:rsid w:val="00CF20F3"/>
    <w:rsid w:val="00CF50F3"/>
    <w:rsid w:val="00D11B61"/>
    <w:rsid w:val="00D131A5"/>
    <w:rsid w:val="00D17F9A"/>
    <w:rsid w:val="00D20980"/>
    <w:rsid w:val="00D2567C"/>
    <w:rsid w:val="00D43ED7"/>
    <w:rsid w:val="00D62D70"/>
    <w:rsid w:val="00D73D6A"/>
    <w:rsid w:val="00D83389"/>
    <w:rsid w:val="00D9059C"/>
    <w:rsid w:val="00DA6221"/>
    <w:rsid w:val="00DF5413"/>
    <w:rsid w:val="00E12A3D"/>
    <w:rsid w:val="00E15DEE"/>
    <w:rsid w:val="00E33C53"/>
    <w:rsid w:val="00E42985"/>
    <w:rsid w:val="00E46ACE"/>
    <w:rsid w:val="00E537F8"/>
    <w:rsid w:val="00E62277"/>
    <w:rsid w:val="00E65C4F"/>
    <w:rsid w:val="00E66006"/>
    <w:rsid w:val="00E71DAB"/>
    <w:rsid w:val="00E90030"/>
    <w:rsid w:val="00E90AE5"/>
    <w:rsid w:val="00E9681B"/>
    <w:rsid w:val="00EA34C5"/>
    <w:rsid w:val="00EA5C37"/>
    <w:rsid w:val="00EA6C81"/>
    <w:rsid w:val="00EC0ABA"/>
    <w:rsid w:val="00ED3209"/>
    <w:rsid w:val="00ED3DC9"/>
    <w:rsid w:val="00EE37C4"/>
    <w:rsid w:val="00EE53F7"/>
    <w:rsid w:val="00F03903"/>
    <w:rsid w:val="00F12875"/>
    <w:rsid w:val="00F12CE7"/>
    <w:rsid w:val="00F67423"/>
    <w:rsid w:val="00F70D7C"/>
    <w:rsid w:val="00F8265D"/>
    <w:rsid w:val="00F82A39"/>
    <w:rsid w:val="00F912F4"/>
    <w:rsid w:val="00FA09FE"/>
    <w:rsid w:val="00FB1DCA"/>
    <w:rsid w:val="00FB5762"/>
    <w:rsid w:val="00FE3314"/>
    <w:rsid w:val="00FF2259"/>
    <w:rsid w:val="0A5FED29"/>
    <w:rsid w:val="0F2EF4E1"/>
    <w:rsid w:val="241844AD"/>
    <w:rsid w:val="2B80AE70"/>
    <w:rsid w:val="3CC77CAF"/>
    <w:rsid w:val="42D0F505"/>
    <w:rsid w:val="5C57EA8B"/>
    <w:rsid w:val="71F9B5A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85BACF"/>
  <w15:chartTrackingRefBased/>
  <w15:docId w15:val="{A2BD3C99-D54B-43F2-8A39-7ABFF714C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s-ES"/>
    </w:rPr>
  </w:style>
  <w:style w:type="paragraph" w:styleId="Ttulo1">
    <w:name w:val="heading 1"/>
    <w:basedOn w:val="Normal"/>
    <w:next w:val="Normal"/>
    <w:qFormat/>
    <w:pPr>
      <w:keepNext/>
      <w:jc w:val="center"/>
      <w:outlineLvl w:val="0"/>
    </w:pPr>
    <w:rPr>
      <w:rFonts w:ascii="Arial" w:hAnsi="Arial"/>
      <w:b/>
    </w:rPr>
  </w:style>
  <w:style w:type="paragraph" w:styleId="Ttulo2">
    <w:name w:val="heading 2"/>
    <w:basedOn w:val="Normal"/>
    <w:next w:val="Normal"/>
    <w:qFormat/>
    <w:pPr>
      <w:keepNext/>
      <w:outlineLvl w:val="1"/>
    </w:pPr>
    <w:rPr>
      <w:rFonts w:ascii="Arial" w:hAnsi="Arial"/>
      <w:b/>
      <w:bCs/>
    </w:rPr>
  </w:style>
  <w:style w:type="paragraph" w:styleId="Ttulo3">
    <w:name w:val="heading 3"/>
    <w:basedOn w:val="Normal"/>
    <w:next w:val="Normal"/>
    <w:qFormat/>
    <w:pPr>
      <w:keepNext/>
      <w:jc w:val="both"/>
      <w:outlineLvl w:val="2"/>
    </w:pPr>
    <w:rPr>
      <w:rFonts w:ascii="Arial" w:hAnsi="Arial"/>
      <w:b/>
      <w:bCs/>
    </w:rPr>
  </w:style>
  <w:style w:type="paragraph" w:styleId="Ttulo4">
    <w:name w:val="heading 4"/>
    <w:basedOn w:val="Normal"/>
    <w:next w:val="Normal"/>
    <w:qFormat/>
    <w:pPr>
      <w:keepNext/>
      <w:outlineLvl w:val="3"/>
    </w:pPr>
    <w:rPr>
      <w:sz w:val="28"/>
      <w:lang w:val="es-CO"/>
    </w:rPr>
  </w:style>
  <w:style w:type="paragraph" w:styleId="Ttulo5">
    <w:name w:val="heading 5"/>
    <w:basedOn w:val="Normal"/>
    <w:next w:val="Normal"/>
    <w:qFormat/>
    <w:pPr>
      <w:keepNext/>
      <w:outlineLvl w:val="4"/>
    </w:pPr>
    <w:rPr>
      <w:rFonts w:ascii="Arial" w:hAnsi="Arial"/>
      <w:b/>
      <w:i/>
      <w:sz w:val="22"/>
    </w:rPr>
  </w:style>
  <w:style w:type="paragraph" w:styleId="Ttulo6">
    <w:name w:val="heading 6"/>
    <w:basedOn w:val="Normal"/>
    <w:next w:val="Normal"/>
    <w:qFormat/>
    <w:pPr>
      <w:keepNext/>
      <w:outlineLvl w:val="5"/>
    </w:pPr>
    <w:rPr>
      <w:rFonts w:ascii="Arial" w:hAnsi="Arial"/>
      <w:i/>
    </w:rPr>
  </w:style>
  <w:style w:type="paragraph" w:styleId="Ttulo7">
    <w:name w:val="heading 7"/>
    <w:basedOn w:val="Normal"/>
    <w:next w:val="Normal"/>
    <w:qFormat/>
    <w:pPr>
      <w:keepNext/>
      <w:outlineLvl w:val="6"/>
    </w:pPr>
    <w:rPr>
      <w:rFonts w:ascii="Arial" w:hAnsi="Arial"/>
      <w:b/>
      <w:i/>
    </w:rPr>
  </w:style>
  <w:style w:type="paragraph" w:styleId="Ttulo8">
    <w:name w:val="heading 8"/>
    <w:basedOn w:val="Normal"/>
    <w:next w:val="Normal"/>
    <w:qFormat/>
    <w:pPr>
      <w:keepNext/>
      <w:ind w:left="2160" w:firstLine="720"/>
      <w:outlineLvl w:val="7"/>
    </w:pPr>
    <w:rPr>
      <w:b/>
      <w:i/>
    </w:rPr>
  </w:style>
  <w:style w:type="paragraph" w:styleId="Ttulo9">
    <w:name w:val="heading 9"/>
    <w:basedOn w:val="Normal"/>
    <w:next w:val="Normal"/>
    <w:qFormat/>
    <w:pPr>
      <w:keepNext/>
      <w:ind w:hanging="73"/>
      <w:jc w:val="right"/>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Mapadeldocumento">
    <w:name w:val="Document Map"/>
    <w:basedOn w:val="Normal"/>
    <w:semiHidden/>
    <w:pPr>
      <w:shd w:val="clear" w:color="auto" w:fill="000080"/>
    </w:pPr>
    <w:rPr>
      <w:rFonts w:ascii="Tahoma" w:hAnsi="Tahoma"/>
    </w:rPr>
  </w:style>
  <w:style w:type="paragraph" w:styleId="Textoindependiente">
    <w:name w:val="Body Text"/>
    <w:basedOn w:val="Normal"/>
    <w:pPr>
      <w:jc w:val="both"/>
    </w:pPr>
    <w:rPr>
      <w:rFonts w:ascii="Arial" w:hAnsi="Arial" w:cs="Arial"/>
    </w:rPr>
  </w:style>
  <w:style w:type="paragraph" w:styleId="Sangradetextonormal">
    <w:name w:val="Body Text Indent"/>
    <w:basedOn w:val="Normal"/>
    <w:pPr>
      <w:overflowPunct w:val="0"/>
      <w:autoSpaceDE w:val="0"/>
      <w:autoSpaceDN w:val="0"/>
      <w:adjustRightInd w:val="0"/>
      <w:ind w:left="360"/>
      <w:jc w:val="both"/>
      <w:textAlignment w:val="baseline"/>
    </w:pPr>
    <w:rPr>
      <w:rFonts w:ascii="Arial" w:hAnsi="Arial" w:cs="Arial"/>
      <w:color w:val="000000"/>
      <w:lang w:val="es-ES_tradnl"/>
    </w:rPr>
  </w:style>
  <w:style w:type="character" w:styleId="Refdenotaalpie">
    <w:name w:val="footnote reference"/>
    <w:semiHidden/>
    <w:rPr>
      <w:vertAlign w:val="superscript"/>
    </w:rPr>
  </w:style>
  <w:style w:type="paragraph" w:styleId="NormalWeb">
    <w:name w:val="Normal (Web)"/>
    <w:basedOn w:val="Normal"/>
    <w:uiPriority w:val="99"/>
    <w:pPr>
      <w:spacing w:before="100" w:after="100"/>
    </w:pPr>
    <w:rPr>
      <w:rFonts w:ascii="Arial" w:hAnsi="Arial"/>
    </w:rPr>
  </w:style>
  <w:style w:type="paragraph" w:styleId="Textonotapie">
    <w:name w:val="footnote text"/>
    <w:basedOn w:val="Normal"/>
    <w:semiHidden/>
    <w:rPr>
      <w:rFonts w:ascii="Arial" w:hAnsi="Arial"/>
      <w:sz w:val="20"/>
    </w:rPr>
  </w:style>
  <w:style w:type="paragraph" w:styleId="Textoindependiente2">
    <w:name w:val="Body Text 2"/>
    <w:basedOn w:val="Normal"/>
    <w:pPr>
      <w:jc w:val="both"/>
    </w:pPr>
    <w:rPr>
      <w:rFonts w:ascii="Arial" w:eastAsia="Arial" w:hAnsi="Arial" w:cs="Arial"/>
      <w:color w:val="000000"/>
      <w:szCs w:val="19"/>
      <w:lang w:val="es-ES_tradnl"/>
    </w:rPr>
  </w:style>
  <w:style w:type="character" w:styleId="Nmerodepgina">
    <w:name w:val="page number"/>
    <w:basedOn w:val="Fuentedeprrafopredeter"/>
  </w:style>
  <w:style w:type="paragraph" w:styleId="Ttulo">
    <w:name w:val="Title"/>
    <w:basedOn w:val="Normal"/>
    <w:qFormat/>
    <w:pPr>
      <w:jc w:val="center"/>
    </w:pPr>
    <w:rPr>
      <w:rFonts w:ascii="Arial" w:hAnsi="Arial"/>
      <w:sz w:val="28"/>
    </w:rPr>
  </w:style>
  <w:style w:type="paragraph" w:styleId="Textoindependiente3">
    <w:name w:val="Body Text 3"/>
    <w:basedOn w:val="Normal"/>
    <w:pPr>
      <w:ind w:right="87"/>
      <w:jc w:val="both"/>
    </w:pPr>
    <w:rPr>
      <w:rFonts w:ascii="Arial" w:hAnsi="Arial"/>
      <w:sz w:val="28"/>
    </w:rPr>
  </w:style>
  <w:style w:type="character" w:styleId="Hipervnculo">
    <w:name w:val="Hyperlink"/>
    <w:rPr>
      <w:color w:val="0000FF"/>
      <w:u w:val="single"/>
    </w:rPr>
  </w:style>
  <w:style w:type="character" w:styleId="Hipervnculovisitado">
    <w:name w:val="FollowedHyperlink"/>
    <w:rPr>
      <w:color w:val="800080"/>
      <w:u w:val="single"/>
    </w:rPr>
  </w:style>
  <w:style w:type="paragraph" w:customStyle="1" w:styleId="epgrafe">
    <w:name w:val="epígrafe"/>
    <w:basedOn w:val="Normal"/>
    <w:pPr>
      <w:jc w:val="both"/>
    </w:pPr>
    <w:rPr>
      <w:rFonts w:ascii="Arial" w:hAnsi="Arial"/>
      <w:lang w:val="es-ES_tradnl"/>
    </w:rPr>
  </w:style>
  <w:style w:type="paragraph" w:styleId="Sangra2detindependiente">
    <w:name w:val="Body Text Indent 2"/>
    <w:basedOn w:val="Normal"/>
    <w:pPr>
      <w:ind w:left="1416"/>
    </w:pPr>
    <w:rPr>
      <w:rFonts w:ascii="Arial" w:hAnsi="Arial"/>
      <w:sz w:val="22"/>
    </w:rPr>
  </w:style>
  <w:style w:type="paragraph" w:styleId="Sangra3detindependiente">
    <w:name w:val="Body Text Indent 3"/>
    <w:basedOn w:val="Normal"/>
    <w:pPr>
      <w:ind w:left="1416"/>
      <w:jc w:val="both"/>
    </w:pPr>
    <w:rPr>
      <w:rFonts w:ascii="Arial" w:hAnsi="Arial"/>
      <w:sz w:val="22"/>
    </w:rPr>
  </w:style>
  <w:style w:type="table" w:styleId="Tablaconcuadrcula">
    <w:name w:val="Table Grid"/>
    <w:basedOn w:val="Tablanormal"/>
    <w:rsid w:val="004B0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rsid w:val="00023C4B"/>
    <w:rPr>
      <w:rFonts w:ascii="Lucida Grande" w:hAnsi="Lucida Grande"/>
      <w:sz w:val="18"/>
      <w:szCs w:val="18"/>
    </w:rPr>
  </w:style>
  <w:style w:type="character" w:customStyle="1" w:styleId="TextodegloboCar">
    <w:name w:val="Texto de globo Car"/>
    <w:link w:val="Textodeglobo"/>
    <w:rsid w:val="00023C4B"/>
    <w:rPr>
      <w:rFonts w:ascii="Lucida Grande" w:hAnsi="Lucida Grande"/>
      <w:sz w:val="18"/>
      <w:szCs w:val="18"/>
      <w:lang w:val="es-ES"/>
    </w:rPr>
  </w:style>
  <w:style w:type="character" w:customStyle="1" w:styleId="PiedepginaCar">
    <w:name w:val="Pie de página Car"/>
    <w:link w:val="Piedepgina"/>
    <w:uiPriority w:val="99"/>
    <w:rsid w:val="00177FD8"/>
    <w:rPr>
      <w:sz w:val="24"/>
      <w:lang w:val="es-ES" w:eastAsia="es-ES"/>
    </w:rPr>
  </w:style>
  <w:style w:type="paragraph" w:customStyle="1" w:styleId="paragraph">
    <w:name w:val="paragraph"/>
    <w:basedOn w:val="Normal"/>
    <w:rsid w:val="00385AB2"/>
    <w:pPr>
      <w:spacing w:before="100" w:beforeAutospacing="1" w:after="100" w:afterAutospacing="1"/>
    </w:pPr>
    <w:rPr>
      <w:szCs w:val="24"/>
      <w:lang w:val="es-CO" w:eastAsia="es-CO"/>
    </w:rPr>
  </w:style>
  <w:style w:type="character" w:customStyle="1" w:styleId="normaltextrun">
    <w:name w:val="normaltextrun"/>
    <w:basedOn w:val="Fuentedeprrafopredeter"/>
    <w:rsid w:val="00385AB2"/>
  </w:style>
  <w:style w:type="character" w:customStyle="1" w:styleId="fontstyle01">
    <w:name w:val="fontstyle01"/>
    <w:rsid w:val="00385AB2"/>
    <w:rPr>
      <w:rFonts w:ascii="Arial" w:hAnsi="Arial" w:cs="Arial" w:hint="default"/>
      <w:b w:val="0"/>
      <w:bCs w:val="0"/>
      <w:i w:val="0"/>
      <w:iCs w:val="0"/>
      <w:color w:val="000000"/>
      <w:sz w:val="24"/>
      <w:szCs w:val="24"/>
    </w:rPr>
  </w:style>
  <w:style w:type="character" w:styleId="Refdecomentario">
    <w:name w:val="annotation reference"/>
    <w:basedOn w:val="Fuentedeprrafopredeter"/>
    <w:rsid w:val="0030509D"/>
    <w:rPr>
      <w:sz w:val="16"/>
      <w:szCs w:val="16"/>
    </w:rPr>
  </w:style>
  <w:style w:type="paragraph" w:styleId="Textocomentario">
    <w:name w:val="annotation text"/>
    <w:basedOn w:val="Normal"/>
    <w:link w:val="TextocomentarioCar"/>
    <w:rsid w:val="0030509D"/>
    <w:rPr>
      <w:sz w:val="20"/>
    </w:rPr>
  </w:style>
  <w:style w:type="character" w:customStyle="1" w:styleId="TextocomentarioCar">
    <w:name w:val="Texto comentario Car"/>
    <w:basedOn w:val="Fuentedeprrafopredeter"/>
    <w:link w:val="Textocomentario"/>
    <w:rsid w:val="0030509D"/>
    <w:rPr>
      <w:lang w:eastAsia="es-ES"/>
    </w:rPr>
  </w:style>
  <w:style w:type="paragraph" w:styleId="Asuntodelcomentario">
    <w:name w:val="annotation subject"/>
    <w:basedOn w:val="Textocomentario"/>
    <w:next w:val="Textocomentario"/>
    <w:link w:val="AsuntodelcomentarioCar"/>
    <w:rsid w:val="0030509D"/>
    <w:rPr>
      <w:b/>
      <w:bCs/>
    </w:rPr>
  </w:style>
  <w:style w:type="character" w:customStyle="1" w:styleId="AsuntodelcomentarioCar">
    <w:name w:val="Asunto del comentario Car"/>
    <w:basedOn w:val="TextocomentarioCar"/>
    <w:link w:val="Asuntodelcomentario"/>
    <w:rsid w:val="0030509D"/>
    <w:rPr>
      <w:b/>
      <w:bCs/>
      <w:lang w:eastAsia="es-ES"/>
    </w:rPr>
  </w:style>
  <w:style w:type="character" w:customStyle="1" w:styleId="UnresolvedMention">
    <w:name w:val="Unresolved Mention"/>
    <w:basedOn w:val="Fuentedeprrafopredeter"/>
    <w:uiPriority w:val="99"/>
    <w:semiHidden/>
    <w:unhideWhenUsed/>
    <w:rsid w:val="002A706E"/>
    <w:rPr>
      <w:color w:val="605E5C"/>
      <w:shd w:val="clear" w:color="auto" w:fill="E1DFDD"/>
    </w:rPr>
  </w:style>
  <w:style w:type="paragraph" w:styleId="Revisin">
    <w:name w:val="Revision"/>
    <w:hidden/>
    <w:uiPriority w:val="99"/>
    <w:semiHidden/>
    <w:rsid w:val="006947A5"/>
    <w:rPr>
      <w:sz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76569">
      <w:bodyDiv w:val="1"/>
      <w:marLeft w:val="198"/>
      <w:marRight w:val="0"/>
      <w:marTop w:val="330"/>
      <w:marBottom w:val="0"/>
      <w:divBdr>
        <w:top w:val="none" w:sz="0" w:space="0" w:color="auto"/>
        <w:left w:val="none" w:sz="0" w:space="0" w:color="auto"/>
        <w:bottom w:val="none" w:sz="0" w:space="0" w:color="auto"/>
        <w:right w:val="none" w:sz="0" w:space="0" w:color="auto"/>
      </w:divBdr>
    </w:div>
    <w:div w:id="121904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www.fao.org/agroecology/database/detail/es/c/470739/"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968EAC27294AD49E3AF08AD72E30E2"/>
        <w:category>
          <w:name w:val="General"/>
          <w:gallery w:val="placeholder"/>
        </w:category>
        <w:types>
          <w:type w:val="bbPlcHdr"/>
        </w:types>
        <w:behaviors>
          <w:behavior w:val="content"/>
        </w:behaviors>
        <w:guid w:val="{EFDB8BBA-95E4-4C0F-830E-B269EF52A103}"/>
      </w:docPartPr>
      <w:docPartBody>
        <w:p w:rsidR="007B6A98" w:rsidRDefault="007B6A9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57"/>
    <w:rsid w:val="004E6DB3"/>
    <w:rsid w:val="00674757"/>
    <w:rsid w:val="006D6547"/>
    <w:rsid w:val="007B6A98"/>
    <w:rsid w:val="00B042EE"/>
    <w:rsid w:val="00FE4C5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ASO21</b:Tag>
    <b:SourceType>Report</b:SourceType>
    <b:Guid>{73C3F69F-6A9E-413F-B479-2F35F07DD2AE}</b:Guid>
    <b:Author>
      <b:Author>
        <b:NameList>
          <b:Person>
            <b:Last>ASOCARS</b:Last>
          </b:Person>
        </b:NameList>
      </b:Author>
    </b:Author>
    <b:Title> Memorias taller  Construcción de la ruta metodológica para la construcción de Lineamientos y directrices del cultivo ambientalmente sostenible del Aguacate Hass</b:Title>
    <b:Year>2021</b:Year>
    <b:RefOrder>2</b:RefOrder>
  </b:Source>
  <b:Source>
    <b:Tag>Uni18</b:Tag>
    <b:SourceType>Book</b:SourceType>
    <b:Guid>{82805B5F-53D3-451C-8A27-4A9E58A1FA92}</b:Guid>
    <b:Author>
      <b:Author>
        <b:Corporate>Unidad de Planificación Rural Agropecuaria - UPRA</b:Corporate>
      </b:Author>
    </b:Author>
    <b:Title>Cultivo comercial de aguacate hass Identificación de zonas aptas en Colombia a escala 1:100.000</b:Title>
    <b:Year>2018</b:Year>
    <b:City>Bogotá, D.C.</b:City>
    <b:Publisher>UPRA</b:Publisher>
    <b:RefOrder>3</b:RefOrder>
  </b:Source>
  <b:Source>
    <b:Tag>Ide23</b:Tag>
    <b:SourceType>Book</b:SourceType>
    <b:Guid>{D23980D8-EDA8-4A6C-BAF9-00301738D1B6}</b:Guid>
    <b:Author>
      <b:Author>
        <b:Corporate>Ideam</b:Corporate>
      </b:Author>
    </b:Author>
    <b:Title>Estudio Nacional del Agua 2022. </b:Title>
    <b:Year>2023</b:Year>
    <b:City>Bogotá, D.C.</b:City>
    <b:Publisher>Ideam</b:Publisher>
    <b:RefOrder>4</b:RefOrder>
  </b:Source>
  <b:Source>
    <b:Tag>Uni25</b:Tag>
    <b:SourceType>InternetSite</b:SourceType>
    <b:Guid>{6D5C384B-585A-4AEC-97CB-7ACFD7E23745}</b:Guid>
    <b:Title>Evaluaciones Agropecuarias Municipales</b:Title>
    <b:Year>2025</b:Year>
    <b:Author>
      <b:Author>
        <b:Corporate>Unidad de Planificación Rural Agropecuaria</b:Corporate>
      </b:Author>
    </b:Author>
    <b:URL>https://upra.gov.co/es-co/search/node?keys=eva%202024</b:URL>
    <b:RefOrder>1</b:RefOrder>
  </b:Source>
</b:Sources>
</file>

<file path=customXml/itemProps1.xml><?xml version="1.0" encoding="utf-8"?>
<ds:datastoreItem xmlns:ds="http://schemas.openxmlformats.org/officeDocument/2006/customXml" ds:itemID="{F3AEA294-66BD-44A9-95B7-6C1FE3D8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1911</Words>
  <Characters>10895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CIRCULAR</vt:lpstr>
    </vt:vector>
  </TitlesOfParts>
  <Company>MINISTERIO DEL MEDIO AMBIENTE</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CIRCULAR</dc:title>
  <dc:subject/>
  <dc:creator>MINISTERIO DEL MEDIO AMBIENTE</dc:creator>
  <cp:keywords/>
  <cp:lastModifiedBy>Dalila</cp:lastModifiedBy>
  <cp:revision>2</cp:revision>
  <cp:lastPrinted>2014-03-26T17:54:00Z</cp:lastPrinted>
  <dcterms:created xsi:type="dcterms:W3CDTF">2025-10-21T00:09:00Z</dcterms:created>
  <dcterms:modified xsi:type="dcterms:W3CDTF">2025-10-21T00:09:00Z</dcterms:modified>
</cp:coreProperties>
</file>